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D646C0B" w14:textId="77777777" w:rsidR="009B1CD0" w:rsidRDefault="009B1CD0" w:rsidP="00844DAA">
      <w:pPr>
        <w:tabs>
          <w:tab w:val="left" w:pos="851"/>
        </w:tabs>
        <w:spacing w:before="60" w:after="60"/>
        <w:jc w:val="center"/>
        <w:rPr>
          <w:rFonts w:ascii="Arial" w:hAnsi="Arial" w:cs="Arial"/>
          <w:sz w:val="22"/>
          <w:szCs w:val="22"/>
        </w:rPr>
      </w:pPr>
      <w:bookmarkStart w:id="0" w:name="_GoBack"/>
      <w:bookmarkEnd w:id="0"/>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425039AE" w14:textId="77777777">
        <w:trPr>
          <w:trHeight w:val="1132"/>
        </w:trPr>
        <w:tc>
          <w:tcPr>
            <w:tcW w:w="10434" w:type="dxa"/>
            <w:shd w:val="clear" w:color="auto" w:fill="auto"/>
          </w:tcPr>
          <w:p w14:paraId="0091B4CC" w14:textId="77777777" w:rsidR="00541CA3" w:rsidRDefault="0065572A"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1E84D9C7" wp14:editId="69A375BE">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70D19E91"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34BD242D"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5721AF55"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1AC18DF9"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705B5F6B" w14:textId="77777777">
        <w:tc>
          <w:tcPr>
            <w:tcW w:w="9002" w:type="dxa"/>
            <w:shd w:val="clear" w:color="auto" w:fill="66CCFF"/>
          </w:tcPr>
          <w:p w14:paraId="0E70410F"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037C8763"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5B629783" w14:textId="77777777" w:rsidR="009B1CD0" w:rsidRDefault="00E47798" w:rsidP="0083205E">
            <w:pPr>
              <w:pStyle w:val="Titre8"/>
              <w:tabs>
                <w:tab w:val="left" w:pos="851"/>
                <w:tab w:val="right" w:pos="9639"/>
              </w:tabs>
              <w:spacing w:before="120" w:after="120"/>
            </w:pPr>
            <w:r>
              <w:rPr>
                <w:caps/>
                <w:sz w:val="28"/>
                <w:szCs w:val="28"/>
              </w:rPr>
              <w:t>ATTRI1</w:t>
            </w:r>
          </w:p>
        </w:tc>
      </w:tr>
    </w:tbl>
    <w:p w14:paraId="7C687C1C" w14:textId="77777777" w:rsidR="009B1CD0" w:rsidRDefault="009B1CD0" w:rsidP="006C4338">
      <w:pPr>
        <w:tabs>
          <w:tab w:val="left" w:pos="851"/>
        </w:tabs>
      </w:pPr>
    </w:p>
    <w:p w14:paraId="4F6E4245"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53F133E5" w14:textId="77777777" w:rsidR="00FE48C9" w:rsidRDefault="00FE48C9" w:rsidP="006C4338">
      <w:pPr>
        <w:pStyle w:val="Corpsdetexte31"/>
        <w:tabs>
          <w:tab w:val="left" w:pos="851"/>
        </w:tabs>
        <w:jc w:val="both"/>
        <w:rPr>
          <w:sz w:val="18"/>
          <w:szCs w:val="18"/>
        </w:rPr>
      </w:pPr>
    </w:p>
    <w:p w14:paraId="6760C86F"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06F627EA" w14:textId="77777777" w:rsidR="00FE48C9" w:rsidRDefault="00FE48C9" w:rsidP="006C4338">
      <w:pPr>
        <w:pStyle w:val="Corpsdetexte31"/>
        <w:tabs>
          <w:tab w:val="left" w:pos="851"/>
        </w:tabs>
        <w:jc w:val="both"/>
        <w:rPr>
          <w:sz w:val="18"/>
          <w:szCs w:val="18"/>
        </w:rPr>
      </w:pPr>
    </w:p>
    <w:p w14:paraId="2C65EA77"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5CE0A262" w14:textId="77777777" w:rsidR="00FE48C9" w:rsidRDefault="00FE48C9" w:rsidP="006C4338">
      <w:pPr>
        <w:pStyle w:val="Corpsdetexte31"/>
        <w:tabs>
          <w:tab w:val="left" w:pos="851"/>
        </w:tabs>
        <w:jc w:val="both"/>
        <w:rPr>
          <w:sz w:val="18"/>
          <w:szCs w:val="18"/>
        </w:rPr>
      </w:pPr>
    </w:p>
    <w:p w14:paraId="30C26A8F"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2D7ECB70" w14:textId="77777777" w:rsidR="00FE48C9" w:rsidRDefault="00FE48C9" w:rsidP="006F3DF9">
      <w:pPr>
        <w:pStyle w:val="Corpsdetexte31"/>
        <w:tabs>
          <w:tab w:val="left" w:pos="851"/>
        </w:tabs>
        <w:jc w:val="both"/>
        <w:rPr>
          <w:sz w:val="18"/>
          <w:szCs w:val="18"/>
        </w:rPr>
      </w:pPr>
    </w:p>
    <w:p w14:paraId="744F5935"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231E3812" w14:textId="77777777" w:rsidR="00FE48C9" w:rsidRDefault="00FE48C9" w:rsidP="005846FB">
      <w:pPr>
        <w:pStyle w:val="Corpsdetexte31"/>
        <w:tabs>
          <w:tab w:val="left" w:pos="851"/>
        </w:tabs>
        <w:jc w:val="both"/>
        <w:rPr>
          <w:sz w:val="18"/>
          <w:szCs w:val="18"/>
        </w:rPr>
      </w:pPr>
    </w:p>
    <w:p w14:paraId="5959E114"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681CB499" w14:textId="77777777" w:rsidR="004C5755" w:rsidRPr="001C7D87" w:rsidRDefault="004C5755" w:rsidP="004C5755">
      <w:pPr>
        <w:jc w:val="both"/>
        <w:rPr>
          <w:rFonts w:ascii="Arial" w:hAnsi="Arial" w:cs="Arial"/>
          <w:i/>
          <w:sz w:val="18"/>
          <w:szCs w:val="18"/>
        </w:rPr>
      </w:pPr>
    </w:p>
    <w:p w14:paraId="304946D9"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E95C4A7" w14:textId="77777777">
        <w:tc>
          <w:tcPr>
            <w:tcW w:w="10277" w:type="dxa"/>
            <w:shd w:val="clear" w:color="auto" w:fill="66CCFF"/>
          </w:tcPr>
          <w:p w14:paraId="062FB094"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02A61EED" w14:textId="77777777" w:rsidR="009B1CD0" w:rsidRDefault="009B1CD0" w:rsidP="006C4338">
      <w:pPr>
        <w:tabs>
          <w:tab w:val="left" w:pos="426"/>
          <w:tab w:val="left" w:pos="851"/>
        </w:tabs>
        <w:jc w:val="both"/>
      </w:pPr>
    </w:p>
    <w:p w14:paraId="39FD1F13" w14:textId="77777777" w:rsidR="009B1CD0" w:rsidRDefault="009B1CD0" w:rsidP="006C4338">
      <w:pPr>
        <w:tabs>
          <w:tab w:val="left" w:pos="426"/>
          <w:tab w:val="left" w:pos="851"/>
        </w:tabs>
        <w:jc w:val="both"/>
        <w:rPr>
          <w:rFonts w:ascii="Arial" w:hAnsi="Arial" w:cs="Arial"/>
          <w:bCs/>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3E9DDF7E" w14:textId="77777777" w:rsidR="00B336F9" w:rsidRDefault="00B336F9" w:rsidP="006C4338">
      <w:pPr>
        <w:tabs>
          <w:tab w:val="left" w:pos="426"/>
          <w:tab w:val="left" w:pos="851"/>
        </w:tabs>
        <w:jc w:val="both"/>
        <w:rPr>
          <w:rFonts w:ascii="Arial" w:hAnsi="Arial" w:cs="Arial"/>
          <w:i/>
          <w:sz w:val="18"/>
          <w:szCs w:val="18"/>
        </w:rPr>
      </w:pPr>
    </w:p>
    <w:p w14:paraId="3C30F42A" w14:textId="7979E97A" w:rsidR="00281679" w:rsidRPr="00281679" w:rsidRDefault="00281679" w:rsidP="00281679">
      <w:pPr>
        <w:pStyle w:val="Standard"/>
        <w:spacing w:after="120"/>
        <w:rPr>
          <w:rFonts w:ascii="Univers" w:hAnsi="Univers"/>
          <w:sz w:val="20"/>
          <w:szCs w:val="20"/>
        </w:rPr>
      </w:pPr>
      <w:r w:rsidRPr="00281679">
        <w:rPr>
          <w:rFonts w:ascii="Univers" w:hAnsi="Univers"/>
          <w:sz w:val="20"/>
          <w:szCs w:val="20"/>
        </w:rPr>
        <w:t xml:space="preserve">Le présent marché a pour objet la </w:t>
      </w:r>
      <w:r w:rsidRPr="00281679">
        <w:rPr>
          <w:rFonts w:ascii="Univers" w:hAnsi="Univers"/>
          <w:b/>
          <w:sz w:val="20"/>
          <w:szCs w:val="20"/>
        </w:rPr>
        <w:t xml:space="preserve">réalisation de </w:t>
      </w:r>
      <w:r w:rsidR="001C3BEE" w:rsidRPr="001C3BEE">
        <w:rPr>
          <w:rFonts w:ascii="Univers" w:hAnsi="Univers"/>
          <w:b/>
          <w:sz w:val="20"/>
          <w:szCs w:val="20"/>
        </w:rPr>
        <w:t>missions de Diagnostic du Risque d’Intoxication au Plomb par les Peintures (DRIPP) et de préconisations relatives au traitement palliatif de l’accessibilité au plomb, jusqu’à l’inspection des locaux avec mesures avant, pendant et après travaux (CAT – contrôles après travaux) dans le cadre des procédures de lutte contre le saturnisme</w:t>
      </w:r>
      <w:r w:rsidR="001C3BEE" w:rsidRPr="001C3BEE">
        <w:rPr>
          <w:rFonts w:ascii="Univers" w:hAnsi="Univers"/>
          <w:sz w:val="20"/>
          <w:szCs w:val="20"/>
        </w:rPr>
        <w:t xml:space="preserve"> prévues par les articles L.1334-1 à L.1334-4 et R1334-1 à R1334-9, R1334-13 et R32-2 du Code de la santé publique</w:t>
      </w:r>
      <w:ins w:id="1" w:author="anne-sophie.aubertin" w:date="2026-02-13T19:18:00Z">
        <w:r w:rsidRPr="001C3BEE">
          <w:rPr>
            <w:rFonts w:ascii="Univers" w:hAnsi="Univers"/>
            <w:sz w:val="20"/>
            <w:szCs w:val="20"/>
          </w:rPr>
          <w:t>.</w:t>
        </w:r>
      </w:ins>
    </w:p>
    <w:p w14:paraId="40CB63D3" w14:textId="77777777" w:rsidR="009B1CD0" w:rsidRDefault="009B1CD0" w:rsidP="005846FB">
      <w:pPr>
        <w:tabs>
          <w:tab w:val="left" w:pos="426"/>
          <w:tab w:val="left" w:pos="851"/>
        </w:tabs>
        <w:jc w:val="both"/>
        <w:rPr>
          <w:rFonts w:ascii="Arial" w:hAnsi="Arial" w:cs="Arial"/>
        </w:rPr>
      </w:pPr>
    </w:p>
    <w:p w14:paraId="55C16886" w14:textId="0329CA1A" w:rsidR="00B336F9" w:rsidRDefault="00B336F9" w:rsidP="00B336F9">
      <w:pPr>
        <w:tabs>
          <w:tab w:val="left" w:pos="426"/>
          <w:tab w:val="left" w:pos="851"/>
        </w:tabs>
        <w:jc w:val="both"/>
        <w:rPr>
          <w:rFonts w:ascii="Arial" w:hAnsi="Arial" w:cs="Arial"/>
        </w:rPr>
      </w:pPr>
      <w:r w:rsidRPr="00C012ED">
        <w:rPr>
          <w:rFonts w:ascii="Arial" w:hAnsi="Arial" w:cs="Arial"/>
        </w:rPr>
        <w:t xml:space="preserve">Le besoin homogène de services est alloti, les prestations définies au CCAP sont réparties en </w:t>
      </w:r>
      <w:r w:rsidR="00FA72E5">
        <w:rPr>
          <w:rFonts w:ascii="Arial" w:hAnsi="Arial" w:cs="Arial"/>
        </w:rPr>
        <w:t>5</w:t>
      </w:r>
      <w:r w:rsidRPr="00C012ED">
        <w:rPr>
          <w:rFonts w:ascii="Arial" w:hAnsi="Arial" w:cs="Arial"/>
        </w:rPr>
        <w:t xml:space="preserve"> lots</w:t>
      </w:r>
      <w:r>
        <w:rPr>
          <w:rFonts w:ascii="Arial" w:hAnsi="Arial" w:cs="Arial"/>
        </w:rPr>
        <w:t xml:space="preserve"> géographiques : </w:t>
      </w:r>
    </w:p>
    <w:p w14:paraId="77D3B278" w14:textId="77777777" w:rsidR="00B336F9" w:rsidRDefault="00B336F9" w:rsidP="00B336F9">
      <w:pPr>
        <w:tabs>
          <w:tab w:val="left" w:pos="426"/>
          <w:tab w:val="left" w:pos="851"/>
        </w:tabs>
        <w:jc w:val="both"/>
        <w:rPr>
          <w:rFonts w:ascii="Arial" w:hAnsi="Arial" w:cs="Arial"/>
        </w:rPr>
      </w:pPr>
    </w:p>
    <w:tbl>
      <w:tblPr>
        <w:tblW w:w="9352" w:type="dxa"/>
        <w:tblInd w:w="31" w:type="dxa"/>
        <w:tblLayout w:type="fixed"/>
        <w:tblCellMar>
          <w:left w:w="10" w:type="dxa"/>
          <w:right w:w="10" w:type="dxa"/>
        </w:tblCellMar>
        <w:tblLook w:val="0000" w:firstRow="0" w:lastRow="0" w:firstColumn="0" w:lastColumn="0" w:noHBand="0" w:noVBand="0"/>
      </w:tblPr>
      <w:tblGrid>
        <w:gridCol w:w="1736"/>
        <w:gridCol w:w="1904"/>
        <w:gridCol w:w="1904"/>
        <w:gridCol w:w="1904"/>
        <w:gridCol w:w="1904"/>
      </w:tblGrid>
      <w:tr w:rsidR="00B336F9" w:rsidRPr="00B336F9" w14:paraId="3C8462E5" w14:textId="77777777" w:rsidTr="00B336F9">
        <w:trPr>
          <w:tblHeader/>
        </w:trPr>
        <w:tc>
          <w:tcPr>
            <w:tcW w:w="1736" w:type="dxa"/>
            <w:tcBorders>
              <w:top w:val="single" w:sz="2" w:space="0" w:color="000000"/>
              <w:left w:val="single" w:sz="2" w:space="0" w:color="000000"/>
              <w:bottom w:val="single" w:sz="2" w:space="0" w:color="000000"/>
            </w:tcBorders>
            <w:shd w:val="clear" w:color="auto" w:fill="CCCCCC"/>
            <w:tcMar>
              <w:top w:w="0" w:type="dxa"/>
              <w:left w:w="28" w:type="dxa"/>
              <w:bottom w:w="0" w:type="dxa"/>
              <w:right w:w="28" w:type="dxa"/>
            </w:tcMar>
          </w:tcPr>
          <w:p w14:paraId="0F72A4FA" w14:textId="77777777" w:rsidR="00B336F9" w:rsidRPr="00B865AE" w:rsidRDefault="00B336F9" w:rsidP="00B336F9">
            <w:bookmarkStart w:id="2" w:name="_Hlk216966729"/>
            <w:r w:rsidRPr="00B865AE">
              <w:t>Lot</w:t>
            </w:r>
          </w:p>
        </w:tc>
        <w:tc>
          <w:tcPr>
            <w:tcW w:w="1904" w:type="dxa"/>
            <w:tcBorders>
              <w:top w:val="single" w:sz="2" w:space="0" w:color="000000"/>
              <w:left w:val="single" w:sz="2" w:space="0" w:color="000000"/>
              <w:bottom w:val="single" w:sz="2" w:space="0" w:color="000000"/>
            </w:tcBorders>
            <w:shd w:val="clear" w:color="auto" w:fill="CCCCCC"/>
            <w:tcMar>
              <w:top w:w="0" w:type="dxa"/>
              <w:left w:w="28" w:type="dxa"/>
              <w:bottom w:w="0" w:type="dxa"/>
              <w:right w:w="28" w:type="dxa"/>
            </w:tcMar>
          </w:tcPr>
          <w:p w14:paraId="3C2FB634" w14:textId="77777777" w:rsidR="00B336F9" w:rsidRPr="00B865AE" w:rsidRDefault="00B336F9" w:rsidP="00B336F9">
            <w:r w:rsidRPr="00B865AE">
              <w:t>Minimum HT</w:t>
            </w:r>
          </w:p>
        </w:tc>
        <w:tc>
          <w:tcPr>
            <w:tcW w:w="1904" w:type="dxa"/>
            <w:tcBorders>
              <w:top w:val="single" w:sz="2" w:space="0" w:color="000000"/>
              <w:left w:val="single" w:sz="2" w:space="0" w:color="000000"/>
              <w:bottom w:val="single" w:sz="2" w:space="0" w:color="000000"/>
            </w:tcBorders>
            <w:shd w:val="clear" w:color="auto" w:fill="CCCCCC"/>
            <w:tcMar>
              <w:top w:w="0" w:type="dxa"/>
              <w:left w:w="28" w:type="dxa"/>
              <w:bottom w:w="0" w:type="dxa"/>
              <w:right w:w="28" w:type="dxa"/>
            </w:tcMar>
          </w:tcPr>
          <w:p w14:paraId="0D6DC940" w14:textId="77777777" w:rsidR="00B336F9" w:rsidRPr="00B865AE" w:rsidRDefault="00B336F9" w:rsidP="00B336F9">
            <w:r w:rsidRPr="00B865AE">
              <w:t>Minimum TTC</w:t>
            </w:r>
          </w:p>
        </w:tc>
        <w:tc>
          <w:tcPr>
            <w:tcW w:w="1904" w:type="dxa"/>
            <w:tcBorders>
              <w:top w:val="single" w:sz="2" w:space="0" w:color="000000"/>
              <w:left w:val="single" w:sz="2" w:space="0" w:color="000000"/>
              <w:bottom w:val="single" w:sz="2" w:space="0" w:color="000000"/>
            </w:tcBorders>
            <w:shd w:val="clear" w:color="auto" w:fill="CCCCCC"/>
            <w:tcMar>
              <w:top w:w="0" w:type="dxa"/>
              <w:left w:w="28" w:type="dxa"/>
              <w:bottom w:w="0" w:type="dxa"/>
              <w:right w:w="28" w:type="dxa"/>
            </w:tcMar>
          </w:tcPr>
          <w:p w14:paraId="47CE665B" w14:textId="77777777" w:rsidR="00B336F9" w:rsidRPr="00B865AE" w:rsidRDefault="00B336F9" w:rsidP="00B336F9">
            <w:r w:rsidRPr="00B865AE">
              <w:t>Maximum HT</w:t>
            </w:r>
          </w:p>
        </w:tc>
        <w:tc>
          <w:tcPr>
            <w:tcW w:w="1904" w:type="dxa"/>
            <w:tcBorders>
              <w:top w:val="single" w:sz="2" w:space="0" w:color="000000"/>
              <w:left w:val="single" w:sz="2" w:space="0" w:color="000000"/>
              <w:bottom w:val="single" w:sz="2" w:space="0" w:color="000000"/>
              <w:right w:val="single" w:sz="2" w:space="0" w:color="000000"/>
            </w:tcBorders>
            <w:shd w:val="clear" w:color="auto" w:fill="CCCCCC"/>
            <w:tcMar>
              <w:top w:w="0" w:type="dxa"/>
              <w:left w:w="28" w:type="dxa"/>
              <w:bottom w:w="0" w:type="dxa"/>
              <w:right w:w="28" w:type="dxa"/>
            </w:tcMar>
          </w:tcPr>
          <w:p w14:paraId="54397D2F" w14:textId="77777777" w:rsidR="00B336F9" w:rsidRPr="00B865AE" w:rsidRDefault="00B336F9" w:rsidP="00B336F9">
            <w:r w:rsidRPr="00B865AE">
              <w:t>Maximum TTC</w:t>
            </w:r>
          </w:p>
        </w:tc>
      </w:tr>
      <w:tr w:rsidR="00B336F9" w:rsidRPr="00B336F9" w14:paraId="2550EF59" w14:textId="77777777" w:rsidTr="00B336F9">
        <w:tc>
          <w:tcPr>
            <w:tcW w:w="1736" w:type="dxa"/>
            <w:tcBorders>
              <w:left w:val="single" w:sz="2" w:space="0" w:color="000000"/>
              <w:bottom w:val="single" w:sz="2" w:space="0" w:color="000000"/>
            </w:tcBorders>
            <w:shd w:val="clear" w:color="auto" w:fill="auto"/>
            <w:tcMar>
              <w:top w:w="0" w:type="dxa"/>
              <w:left w:w="28" w:type="dxa"/>
              <w:bottom w:w="0" w:type="dxa"/>
              <w:right w:w="28" w:type="dxa"/>
            </w:tcMar>
          </w:tcPr>
          <w:p w14:paraId="3DD2B778" w14:textId="77777777" w:rsidR="00B336F9" w:rsidRPr="00B865AE" w:rsidRDefault="00B336F9" w:rsidP="00B336F9">
            <w:r w:rsidRPr="00B865AE">
              <w:t>Lot 1</w:t>
            </w:r>
            <w:r w:rsidR="00B21B44">
              <w:t xml:space="preserve"> (92-78)</w:t>
            </w:r>
          </w:p>
        </w:tc>
        <w:tc>
          <w:tcPr>
            <w:tcW w:w="1904" w:type="dxa"/>
            <w:tcBorders>
              <w:top w:val="single" w:sz="2" w:space="0" w:color="000000"/>
              <w:left w:val="single" w:sz="2" w:space="0" w:color="000000"/>
              <w:bottom w:val="single" w:sz="2" w:space="0" w:color="000000"/>
            </w:tcBorders>
            <w:shd w:val="clear" w:color="auto" w:fill="auto"/>
            <w:tcMar>
              <w:top w:w="0" w:type="dxa"/>
              <w:left w:w="28" w:type="dxa"/>
              <w:bottom w:w="0" w:type="dxa"/>
              <w:right w:w="28" w:type="dxa"/>
            </w:tcMar>
          </w:tcPr>
          <w:p w14:paraId="57D54CFC" w14:textId="77777777" w:rsidR="00B336F9" w:rsidRPr="00B865AE" w:rsidRDefault="00B336F9" w:rsidP="00B336F9">
            <w:r w:rsidRPr="00B865AE">
              <w:t>Aucun</w:t>
            </w:r>
          </w:p>
        </w:tc>
        <w:tc>
          <w:tcPr>
            <w:tcW w:w="1904" w:type="dxa"/>
            <w:tcBorders>
              <w:top w:val="single" w:sz="2" w:space="0" w:color="000000"/>
              <w:left w:val="single" w:sz="2" w:space="0" w:color="000000"/>
              <w:bottom w:val="single" w:sz="2" w:space="0" w:color="000000"/>
            </w:tcBorders>
            <w:shd w:val="clear" w:color="auto" w:fill="auto"/>
            <w:tcMar>
              <w:top w:w="0" w:type="dxa"/>
              <w:left w:w="28" w:type="dxa"/>
              <w:bottom w:w="0" w:type="dxa"/>
              <w:right w:w="28" w:type="dxa"/>
            </w:tcMar>
          </w:tcPr>
          <w:p w14:paraId="2CF749F2" w14:textId="77777777" w:rsidR="00B336F9" w:rsidRPr="00B865AE" w:rsidRDefault="00B336F9" w:rsidP="00B336F9">
            <w:r w:rsidRPr="00B865AE">
              <w:t>Aucun</w:t>
            </w:r>
          </w:p>
        </w:tc>
        <w:tc>
          <w:tcPr>
            <w:tcW w:w="1904" w:type="dxa"/>
            <w:tcBorders>
              <w:top w:val="single" w:sz="2" w:space="0" w:color="000000"/>
              <w:left w:val="single" w:sz="2" w:space="0" w:color="000000"/>
              <w:bottom w:val="single" w:sz="2" w:space="0" w:color="000000"/>
            </w:tcBorders>
            <w:shd w:val="clear" w:color="auto" w:fill="auto"/>
            <w:tcMar>
              <w:top w:w="0" w:type="dxa"/>
              <w:left w:w="28" w:type="dxa"/>
              <w:bottom w:w="0" w:type="dxa"/>
              <w:right w:w="28" w:type="dxa"/>
            </w:tcMar>
          </w:tcPr>
          <w:p w14:paraId="25DCA00F" w14:textId="7813A350" w:rsidR="00B336F9" w:rsidRPr="00B865AE" w:rsidRDefault="00FA72E5" w:rsidP="00B336F9">
            <w:r>
              <w:t>275</w:t>
            </w:r>
            <w:r w:rsidR="00B336F9" w:rsidRPr="00B865AE">
              <w:t xml:space="preserve"> 000 €</w:t>
            </w:r>
          </w:p>
        </w:tc>
        <w:tc>
          <w:tcPr>
            <w:tcW w:w="1904" w:type="dxa"/>
            <w:tcBorders>
              <w:top w:val="single" w:sz="2" w:space="0" w:color="000000"/>
              <w:left w:val="single" w:sz="2" w:space="0" w:color="000000"/>
              <w:bottom w:val="single" w:sz="2" w:space="0" w:color="000000"/>
              <w:right w:val="single" w:sz="2" w:space="0" w:color="000000"/>
            </w:tcBorders>
            <w:shd w:val="clear" w:color="auto" w:fill="auto"/>
            <w:tcMar>
              <w:top w:w="0" w:type="dxa"/>
              <w:left w:w="28" w:type="dxa"/>
              <w:bottom w:w="0" w:type="dxa"/>
              <w:right w:w="28" w:type="dxa"/>
            </w:tcMar>
          </w:tcPr>
          <w:p w14:paraId="1BF51C72" w14:textId="71A7CBBD" w:rsidR="00B336F9" w:rsidRPr="00B865AE" w:rsidRDefault="00FA72E5" w:rsidP="00B336F9">
            <w:r>
              <w:t>330</w:t>
            </w:r>
            <w:r w:rsidR="00B336F9" w:rsidRPr="00B865AE">
              <w:t xml:space="preserve"> 000 €</w:t>
            </w:r>
          </w:p>
        </w:tc>
      </w:tr>
      <w:tr w:rsidR="00B336F9" w:rsidRPr="00B336F9" w14:paraId="6E28A714" w14:textId="77777777" w:rsidTr="00B336F9">
        <w:tc>
          <w:tcPr>
            <w:tcW w:w="1736" w:type="dxa"/>
            <w:tcBorders>
              <w:left w:val="single" w:sz="2" w:space="0" w:color="000000"/>
              <w:bottom w:val="single" w:sz="2" w:space="0" w:color="000000"/>
            </w:tcBorders>
            <w:shd w:val="clear" w:color="auto" w:fill="auto"/>
            <w:tcMar>
              <w:top w:w="0" w:type="dxa"/>
              <w:left w:w="28" w:type="dxa"/>
              <w:bottom w:w="0" w:type="dxa"/>
              <w:right w:w="28" w:type="dxa"/>
            </w:tcMar>
          </w:tcPr>
          <w:p w14:paraId="2CFAEA12" w14:textId="77777777" w:rsidR="00B336F9" w:rsidRPr="00B865AE" w:rsidRDefault="00B336F9" w:rsidP="00B336F9">
            <w:r w:rsidRPr="00B865AE">
              <w:t>Lot 2</w:t>
            </w:r>
            <w:r w:rsidR="00B21B44">
              <w:t xml:space="preserve"> (75)</w:t>
            </w:r>
          </w:p>
        </w:tc>
        <w:tc>
          <w:tcPr>
            <w:tcW w:w="1904" w:type="dxa"/>
            <w:tcBorders>
              <w:top w:val="single" w:sz="2" w:space="0" w:color="000000"/>
              <w:left w:val="single" w:sz="2" w:space="0" w:color="000000"/>
              <w:bottom w:val="single" w:sz="2" w:space="0" w:color="000000"/>
            </w:tcBorders>
            <w:shd w:val="clear" w:color="auto" w:fill="auto"/>
            <w:tcMar>
              <w:top w:w="0" w:type="dxa"/>
              <w:left w:w="28" w:type="dxa"/>
              <w:bottom w:w="0" w:type="dxa"/>
              <w:right w:w="28" w:type="dxa"/>
            </w:tcMar>
          </w:tcPr>
          <w:p w14:paraId="30F28BFB" w14:textId="77777777" w:rsidR="00B336F9" w:rsidRPr="00B865AE" w:rsidRDefault="00B336F9" w:rsidP="00B336F9">
            <w:r w:rsidRPr="00B865AE">
              <w:t>Aucun</w:t>
            </w:r>
          </w:p>
        </w:tc>
        <w:tc>
          <w:tcPr>
            <w:tcW w:w="1904" w:type="dxa"/>
            <w:tcBorders>
              <w:top w:val="single" w:sz="2" w:space="0" w:color="000000"/>
              <w:left w:val="single" w:sz="2" w:space="0" w:color="000000"/>
              <w:bottom w:val="single" w:sz="2" w:space="0" w:color="000000"/>
            </w:tcBorders>
            <w:shd w:val="clear" w:color="auto" w:fill="auto"/>
            <w:tcMar>
              <w:top w:w="0" w:type="dxa"/>
              <w:left w:w="28" w:type="dxa"/>
              <w:bottom w:w="0" w:type="dxa"/>
              <w:right w:w="28" w:type="dxa"/>
            </w:tcMar>
          </w:tcPr>
          <w:p w14:paraId="63F0F50C" w14:textId="77777777" w:rsidR="00B336F9" w:rsidRPr="00B865AE" w:rsidRDefault="00B336F9" w:rsidP="00B336F9">
            <w:r w:rsidRPr="00B865AE">
              <w:t>Aucun</w:t>
            </w:r>
          </w:p>
        </w:tc>
        <w:tc>
          <w:tcPr>
            <w:tcW w:w="1904" w:type="dxa"/>
            <w:tcBorders>
              <w:top w:val="single" w:sz="2" w:space="0" w:color="000000"/>
              <w:left w:val="single" w:sz="2" w:space="0" w:color="000000"/>
              <w:bottom w:val="single" w:sz="2" w:space="0" w:color="000000"/>
            </w:tcBorders>
            <w:shd w:val="clear" w:color="auto" w:fill="auto"/>
            <w:tcMar>
              <w:top w:w="0" w:type="dxa"/>
              <w:left w:w="28" w:type="dxa"/>
              <w:bottom w:w="0" w:type="dxa"/>
              <w:right w:w="28" w:type="dxa"/>
            </w:tcMar>
          </w:tcPr>
          <w:p w14:paraId="2DF5B789" w14:textId="1B61AB65" w:rsidR="00B336F9" w:rsidRPr="00B865AE" w:rsidRDefault="00FA72E5" w:rsidP="00B336F9">
            <w:r>
              <w:t>300</w:t>
            </w:r>
            <w:r w:rsidR="00B336F9" w:rsidRPr="00B865AE">
              <w:t xml:space="preserve"> 000 €</w:t>
            </w:r>
          </w:p>
        </w:tc>
        <w:tc>
          <w:tcPr>
            <w:tcW w:w="1904" w:type="dxa"/>
            <w:tcBorders>
              <w:top w:val="single" w:sz="2" w:space="0" w:color="000000"/>
              <w:left w:val="single" w:sz="2" w:space="0" w:color="000000"/>
              <w:bottom w:val="single" w:sz="2" w:space="0" w:color="000000"/>
              <w:right w:val="single" w:sz="2" w:space="0" w:color="000000"/>
            </w:tcBorders>
            <w:shd w:val="clear" w:color="auto" w:fill="auto"/>
            <w:tcMar>
              <w:top w:w="0" w:type="dxa"/>
              <w:left w:w="28" w:type="dxa"/>
              <w:bottom w:w="0" w:type="dxa"/>
              <w:right w:w="28" w:type="dxa"/>
            </w:tcMar>
          </w:tcPr>
          <w:p w14:paraId="468EC502" w14:textId="1346F912" w:rsidR="00B336F9" w:rsidRPr="00B865AE" w:rsidRDefault="00FA72E5" w:rsidP="00B336F9">
            <w:r>
              <w:t>360</w:t>
            </w:r>
            <w:r w:rsidR="00B336F9" w:rsidRPr="00B865AE">
              <w:t xml:space="preserve"> 000 €</w:t>
            </w:r>
          </w:p>
        </w:tc>
      </w:tr>
      <w:tr w:rsidR="00B336F9" w:rsidRPr="00B336F9" w14:paraId="34B4522A" w14:textId="77777777" w:rsidTr="00B336F9">
        <w:tc>
          <w:tcPr>
            <w:tcW w:w="1736" w:type="dxa"/>
            <w:tcBorders>
              <w:left w:val="single" w:sz="2" w:space="0" w:color="000000"/>
              <w:bottom w:val="single" w:sz="2" w:space="0" w:color="000000"/>
            </w:tcBorders>
            <w:shd w:val="clear" w:color="auto" w:fill="auto"/>
            <w:tcMar>
              <w:top w:w="0" w:type="dxa"/>
              <w:left w:w="28" w:type="dxa"/>
              <w:bottom w:w="0" w:type="dxa"/>
              <w:right w:w="28" w:type="dxa"/>
            </w:tcMar>
          </w:tcPr>
          <w:p w14:paraId="289EA3CD" w14:textId="77777777" w:rsidR="00B336F9" w:rsidRPr="00B865AE" w:rsidRDefault="00B336F9" w:rsidP="00B336F9">
            <w:r w:rsidRPr="00B865AE">
              <w:t>Lot 3</w:t>
            </w:r>
            <w:r w:rsidR="00B21B44">
              <w:t xml:space="preserve"> (93-95)</w:t>
            </w:r>
          </w:p>
        </w:tc>
        <w:tc>
          <w:tcPr>
            <w:tcW w:w="1904" w:type="dxa"/>
            <w:tcBorders>
              <w:top w:val="single" w:sz="2" w:space="0" w:color="000000"/>
              <w:left w:val="single" w:sz="2" w:space="0" w:color="000000"/>
              <w:bottom w:val="single" w:sz="2" w:space="0" w:color="000000"/>
            </w:tcBorders>
            <w:shd w:val="clear" w:color="auto" w:fill="auto"/>
            <w:tcMar>
              <w:top w:w="0" w:type="dxa"/>
              <w:left w:w="28" w:type="dxa"/>
              <w:bottom w:w="0" w:type="dxa"/>
              <w:right w:w="28" w:type="dxa"/>
            </w:tcMar>
          </w:tcPr>
          <w:p w14:paraId="68FEBAEC" w14:textId="77777777" w:rsidR="00B336F9" w:rsidRPr="00B865AE" w:rsidRDefault="00B336F9" w:rsidP="00B336F9">
            <w:r w:rsidRPr="00B865AE">
              <w:t>Aucun</w:t>
            </w:r>
          </w:p>
        </w:tc>
        <w:tc>
          <w:tcPr>
            <w:tcW w:w="1904" w:type="dxa"/>
            <w:tcBorders>
              <w:top w:val="single" w:sz="2" w:space="0" w:color="000000"/>
              <w:left w:val="single" w:sz="2" w:space="0" w:color="000000"/>
              <w:bottom w:val="single" w:sz="2" w:space="0" w:color="000000"/>
            </w:tcBorders>
            <w:shd w:val="clear" w:color="auto" w:fill="auto"/>
            <w:tcMar>
              <w:top w:w="0" w:type="dxa"/>
              <w:left w:w="28" w:type="dxa"/>
              <w:bottom w:w="0" w:type="dxa"/>
              <w:right w:w="28" w:type="dxa"/>
            </w:tcMar>
          </w:tcPr>
          <w:p w14:paraId="0F55EC91" w14:textId="77777777" w:rsidR="00B336F9" w:rsidRPr="00B865AE" w:rsidRDefault="00B336F9" w:rsidP="00B336F9">
            <w:r w:rsidRPr="00B865AE">
              <w:t>Aucun</w:t>
            </w:r>
          </w:p>
        </w:tc>
        <w:tc>
          <w:tcPr>
            <w:tcW w:w="1904" w:type="dxa"/>
            <w:tcBorders>
              <w:top w:val="single" w:sz="2" w:space="0" w:color="000000"/>
              <w:left w:val="single" w:sz="2" w:space="0" w:color="000000"/>
              <w:bottom w:val="single" w:sz="2" w:space="0" w:color="000000"/>
            </w:tcBorders>
            <w:shd w:val="clear" w:color="auto" w:fill="auto"/>
            <w:tcMar>
              <w:top w:w="0" w:type="dxa"/>
              <w:left w:w="28" w:type="dxa"/>
              <w:bottom w:w="0" w:type="dxa"/>
              <w:right w:w="28" w:type="dxa"/>
            </w:tcMar>
          </w:tcPr>
          <w:p w14:paraId="6E6141AD" w14:textId="0BECF0E0" w:rsidR="00B336F9" w:rsidRPr="00B865AE" w:rsidRDefault="00B336F9" w:rsidP="00B336F9">
            <w:r w:rsidRPr="00B865AE">
              <w:t>26</w:t>
            </w:r>
            <w:r w:rsidR="00FA72E5">
              <w:t>0</w:t>
            </w:r>
            <w:r w:rsidRPr="00B865AE">
              <w:t xml:space="preserve"> 000 €</w:t>
            </w:r>
          </w:p>
        </w:tc>
        <w:tc>
          <w:tcPr>
            <w:tcW w:w="1904" w:type="dxa"/>
            <w:tcBorders>
              <w:top w:val="single" w:sz="2" w:space="0" w:color="000000"/>
              <w:left w:val="single" w:sz="2" w:space="0" w:color="000000"/>
              <w:bottom w:val="single" w:sz="2" w:space="0" w:color="000000"/>
              <w:right w:val="single" w:sz="2" w:space="0" w:color="000000"/>
            </w:tcBorders>
            <w:shd w:val="clear" w:color="auto" w:fill="auto"/>
            <w:tcMar>
              <w:top w:w="0" w:type="dxa"/>
              <w:left w:w="28" w:type="dxa"/>
              <w:bottom w:w="0" w:type="dxa"/>
              <w:right w:w="28" w:type="dxa"/>
            </w:tcMar>
          </w:tcPr>
          <w:p w14:paraId="2421833C" w14:textId="77777777" w:rsidR="00B336F9" w:rsidRPr="00B865AE" w:rsidRDefault="00B336F9" w:rsidP="00B336F9">
            <w:r w:rsidRPr="00B865AE">
              <w:t>312 000 €</w:t>
            </w:r>
          </w:p>
        </w:tc>
      </w:tr>
      <w:tr w:rsidR="00B336F9" w:rsidRPr="00B336F9" w14:paraId="17380B79" w14:textId="77777777" w:rsidTr="00B336F9">
        <w:tc>
          <w:tcPr>
            <w:tcW w:w="1736" w:type="dxa"/>
            <w:tcBorders>
              <w:left w:val="single" w:sz="2" w:space="0" w:color="000000"/>
              <w:bottom w:val="single" w:sz="2" w:space="0" w:color="000000"/>
            </w:tcBorders>
            <w:shd w:val="clear" w:color="auto" w:fill="auto"/>
            <w:tcMar>
              <w:top w:w="0" w:type="dxa"/>
              <w:left w:w="28" w:type="dxa"/>
              <w:bottom w:w="0" w:type="dxa"/>
              <w:right w:w="28" w:type="dxa"/>
            </w:tcMar>
          </w:tcPr>
          <w:p w14:paraId="04C0E609" w14:textId="77777777" w:rsidR="00B336F9" w:rsidRPr="00B865AE" w:rsidRDefault="00B336F9" w:rsidP="00B336F9">
            <w:r w:rsidRPr="00B865AE">
              <w:t>Lot 4</w:t>
            </w:r>
            <w:r w:rsidR="00B21B44">
              <w:t xml:space="preserve"> (93)</w:t>
            </w:r>
          </w:p>
        </w:tc>
        <w:tc>
          <w:tcPr>
            <w:tcW w:w="1904" w:type="dxa"/>
            <w:tcBorders>
              <w:top w:val="single" w:sz="2" w:space="0" w:color="000000"/>
              <w:left w:val="single" w:sz="2" w:space="0" w:color="000000"/>
              <w:bottom w:val="single" w:sz="2" w:space="0" w:color="000000"/>
            </w:tcBorders>
            <w:shd w:val="clear" w:color="auto" w:fill="auto"/>
            <w:tcMar>
              <w:top w:w="0" w:type="dxa"/>
              <w:left w:w="28" w:type="dxa"/>
              <w:bottom w:w="0" w:type="dxa"/>
              <w:right w:w="28" w:type="dxa"/>
            </w:tcMar>
          </w:tcPr>
          <w:p w14:paraId="77459366" w14:textId="77777777" w:rsidR="00B336F9" w:rsidRPr="00B865AE" w:rsidRDefault="00B336F9" w:rsidP="00B336F9">
            <w:r w:rsidRPr="00B865AE">
              <w:t>Aucun</w:t>
            </w:r>
          </w:p>
        </w:tc>
        <w:tc>
          <w:tcPr>
            <w:tcW w:w="1904" w:type="dxa"/>
            <w:tcBorders>
              <w:top w:val="single" w:sz="2" w:space="0" w:color="000000"/>
              <w:left w:val="single" w:sz="2" w:space="0" w:color="000000"/>
              <w:bottom w:val="single" w:sz="2" w:space="0" w:color="000000"/>
            </w:tcBorders>
            <w:shd w:val="clear" w:color="auto" w:fill="auto"/>
            <w:tcMar>
              <w:top w:w="0" w:type="dxa"/>
              <w:left w:w="28" w:type="dxa"/>
              <w:bottom w:w="0" w:type="dxa"/>
              <w:right w:w="28" w:type="dxa"/>
            </w:tcMar>
          </w:tcPr>
          <w:p w14:paraId="4334AFBC" w14:textId="77777777" w:rsidR="00B336F9" w:rsidRPr="00B865AE" w:rsidRDefault="00B336F9" w:rsidP="00B336F9">
            <w:r w:rsidRPr="00B865AE">
              <w:t>Aucun</w:t>
            </w:r>
          </w:p>
        </w:tc>
        <w:tc>
          <w:tcPr>
            <w:tcW w:w="1904" w:type="dxa"/>
            <w:tcBorders>
              <w:top w:val="single" w:sz="2" w:space="0" w:color="000000"/>
              <w:left w:val="single" w:sz="2" w:space="0" w:color="000000"/>
              <w:bottom w:val="single" w:sz="2" w:space="0" w:color="000000"/>
            </w:tcBorders>
            <w:shd w:val="clear" w:color="auto" w:fill="auto"/>
            <w:tcMar>
              <w:top w:w="0" w:type="dxa"/>
              <w:left w:w="28" w:type="dxa"/>
              <w:bottom w:w="0" w:type="dxa"/>
              <w:right w:w="28" w:type="dxa"/>
            </w:tcMar>
          </w:tcPr>
          <w:p w14:paraId="5746868D" w14:textId="77777777" w:rsidR="00B336F9" w:rsidRPr="00B865AE" w:rsidRDefault="00B336F9" w:rsidP="00B336F9">
            <w:r w:rsidRPr="00B865AE">
              <w:t>250 000 €</w:t>
            </w:r>
          </w:p>
        </w:tc>
        <w:tc>
          <w:tcPr>
            <w:tcW w:w="1904" w:type="dxa"/>
            <w:tcBorders>
              <w:top w:val="single" w:sz="2" w:space="0" w:color="000000"/>
              <w:left w:val="single" w:sz="2" w:space="0" w:color="000000"/>
              <w:bottom w:val="single" w:sz="2" w:space="0" w:color="000000"/>
              <w:right w:val="single" w:sz="2" w:space="0" w:color="000000"/>
            </w:tcBorders>
            <w:shd w:val="clear" w:color="auto" w:fill="auto"/>
            <w:tcMar>
              <w:top w:w="0" w:type="dxa"/>
              <w:left w:w="28" w:type="dxa"/>
              <w:bottom w:w="0" w:type="dxa"/>
              <w:right w:w="28" w:type="dxa"/>
            </w:tcMar>
          </w:tcPr>
          <w:p w14:paraId="47A4C576" w14:textId="77777777" w:rsidR="00B336F9" w:rsidRPr="00B865AE" w:rsidRDefault="00B336F9" w:rsidP="00B336F9">
            <w:r w:rsidRPr="00B865AE">
              <w:t>300 000 €</w:t>
            </w:r>
          </w:p>
        </w:tc>
      </w:tr>
      <w:tr w:rsidR="00B336F9" w:rsidRPr="00B336F9" w14:paraId="42D2FD93" w14:textId="77777777" w:rsidTr="00B17BC7">
        <w:trPr>
          <w:trHeight w:val="75"/>
        </w:trPr>
        <w:tc>
          <w:tcPr>
            <w:tcW w:w="1736" w:type="dxa"/>
            <w:tcBorders>
              <w:left w:val="single" w:sz="2" w:space="0" w:color="000000"/>
              <w:bottom w:val="single" w:sz="4" w:space="0" w:color="auto"/>
            </w:tcBorders>
            <w:shd w:val="clear" w:color="auto" w:fill="auto"/>
            <w:tcMar>
              <w:top w:w="0" w:type="dxa"/>
              <w:left w:w="28" w:type="dxa"/>
              <w:bottom w:w="0" w:type="dxa"/>
              <w:right w:w="28" w:type="dxa"/>
            </w:tcMar>
          </w:tcPr>
          <w:p w14:paraId="5C1CDEFF" w14:textId="3C39DD7D" w:rsidR="00B336F9" w:rsidRPr="00B865AE" w:rsidRDefault="00B336F9" w:rsidP="00B336F9">
            <w:r w:rsidRPr="00B865AE">
              <w:t>Lot 5</w:t>
            </w:r>
            <w:r w:rsidR="00B21B44">
              <w:t xml:space="preserve"> (94</w:t>
            </w:r>
            <w:r w:rsidR="00FA72E5">
              <w:t>-91-77)</w:t>
            </w:r>
          </w:p>
        </w:tc>
        <w:tc>
          <w:tcPr>
            <w:tcW w:w="1904" w:type="dxa"/>
            <w:tcBorders>
              <w:top w:val="single" w:sz="2" w:space="0" w:color="000000"/>
              <w:left w:val="single" w:sz="2" w:space="0" w:color="000000"/>
              <w:bottom w:val="single" w:sz="2" w:space="0" w:color="000000"/>
            </w:tcBorders>
            <w:shd w:val="clear" w:color="auto" w:fill="auto"/>
            <w:tcMar>
              <w:top w:w="0" w:type="dxa"/>
              <w:left w:w="28" w:type="dxa"/>
              <w:bottom w:w="0" w:type="dxa"/>
              <w:right w:w="28" w:type="dxa"/>
            </w:tcMar>
          </w:tcPr>
          <w:p w14:paraId="5AA3C5C3" w14:textId="77777777" w:rsidR="00B336F9" w:rsidRPr="00B865AE" w:rsidRDefault="00B336F9" w:rsidP="00B336F9">
            <w:r w:rsidRPr="00B865AE">
              <w:t>Aucun</w:t>
            </w:r>
          </w:p>
        </w:tc>
        <w:tc>
          <w:tcPr>
            <w:tcW w:w="1904" w:type="dxa"/>
            <w:tcBorders>
              <w:top w:val="single" w:sz="2" w:space="0" w:color="000000"/>
              <w:left w:val="single" w:sz="2" w:space="0" w:color="000000"/>
              <w:bottom w:val="single" w:sz="2" w:space="0" w:color="000000"/>
            </w:tcBorders>
            <w:shd w:val="clear" w:color="auto" w:fill="auto"/>
            <w:tcMar>
              <w:top w:w="0" w:type="dxa"/>
              <w:left w:w="28" w:type="dxa"/>
              <w:bottom w:w="0" w:type="dxa"/>
              <w:right w:w="28" w:type="dxa"/>
            </w:tcMar>
          </w:tcPr>
          <w:p w14:paraId="57E69D9C" w14:textId="77777777" w:rsidR="00B336F9" w:rsidRPr="00B865AE" w:rsidRDefault="00B336F9" w:rsidP="00B336F9">
            <w:r w:rsidRPr="00B865AE">
              <w:t>Aucun</w:t>
            </w:r>
          </w:p>
        </w:tc>
        <w:tc>
          <w:tcPr>
            <w:tcW w:w="1904" w:type="dxa"/>
            <w:tcBorders>
              <w:top w:val="single" w:sz="2" w:space="0" w:color="000000"/>
              <w:left w:val="single" w:sz="2" w:space="0" w:color="000000"/>
              <w:bottom w:val="single" w:sz="2" w:space="0" w:color="000000"/>
            </w:tcBorders>
            <w:shd w:val="clear" w:color="auto" w:fill="auto"/>
            <w:tcMar>
              <w:top w:w="0" w:type="dxa"/>
              <w:left w:w="28" w:type="dxa"/>
              <w:bottom w:w="0" w:type="dxa"/>
              <w:right w:w="28" w:type="dxa"/>
            </w:tcMar>
          </w:tcPr>
          <w:p w14:paraId="4539465C" w14:textId="13F1DB35" w:rsidR="00B336F9" w:rsidRPr="00B865AE" w:rsidRDefault="00FA72E5" w:rsidP="00B336F9">
            <w:r>
              <w:t>345</w:t>
            </w:r>
            <w:r w:rsidR="00B336F9" w:rsidRPr="00B865AE">
              <w:t xml:space="preserve"> 000 €</w:t>
            </w:r>
          </w:p>
        </w:tc>
        <w:tc>
          <w:tcPr>
            <w:tcW w:w="1904" w:type="dxa"/>
            <w:tcBorders>
              <w:top w:val="single" w:sz="2" w:space="0" w:color="000000"/>
              <w:left w:val="single" w:sz="2" w:space="0" w:color="000000"/>
              <w:bottom w:val="single" w:sz="2" w:space="0" w:color="000000"/>
              <w:right w:val="single" w:sz="2" w:space="0" w:color="000000"/>
            </w:tcBorders>
            <w:shd w:val="clear" w:color="auto" w:fill="auto"/>
            <w:tcMar>
              <w:top w:w="0" w:type="dxa"/>
              <w:left w:w="28" w:type="dxa"/>
              <w:bottom w:w="0" w:type="dxa"/>
              <w:right w:w="28" w:type="dxa"/>
            </w:tcMar>
          </w:tcPr>
          <w:p w14:paraId="414D0559" w14:textId="673F187D" w:rsidR="00B336F9" w:rsidRDefault="00FA72E5" w:rsidP="00B336F9">
            <w:r>
              <w:t>414</w:t>
            </w:r>
            <w:r w:rsidR="00B336F9" w:rsidRPr="00B865AE">
              <w:t xml:space="preserve"> 000 €</w:t>
            </w:r>
          </w:p>
        </w:tc>
      </w:tr>
      <w:bookmarkEnd w:id="2"/>
    </w:tbl>
    <w:p w14:paraId="01AB6DB6" w14:textId="77777777" w:rsidR="00B336F9" w:rsidRDefault="00B336F9" w:rsidP="00B336F9">
      <w:pPr>
        <w:pStyle w:val="Standard"/>
        <w:widowControl/>
        <w:rPr>
          <w:rFonts w:ascii="Marianne" w:hAnsi="Marianne"/>
        </w:rPr>
      </w:pPr>
    </w:p>
    <w:p w14:paraId="289C8ACD" w14:textId="77777777" w:rsidR="00B21B44" w:rsidRPr="00153E29" w:rsidRDefault="00B21B44" w:rsidP="00B21B44">
      <w:pPr>
        <w:pStyle w:val="Paradouble"/>
        <w:widowControl/>
        <w:rPr>
          <w:rFonts w:ascii="Arial" w:hAnsi="Arial" w:cs="Arial"/>
          <w:sz w:val="20"/>
          <w:szCs w:val="20"/>
        </w:rPr>
      </w:pPr>
      <w:r>
        <w:rPr>
          <w:rFonts w:ascii="Arial" w:hAnsi="Arial" w:cs="Arial"/>
          <w:sz w:val="20"/>
          <w:szCs w:val="20"/>
        </w:rPr>
        <w:br w:type="page"/>
      </w:r>
      <w:r w:rsidRPr="00153E29">
        <w:rPr>
          <w:rFonts w:ascii="Arial" w:hAnsi="Arial" w:cs="Arial"/>
          <w:sz w:val="20"/>
          <w:szCs w:val="20"/>
        </w:rPr>
        <w:lastRenderedPageBreak/>
        <w:t>Le marché est reconductible tacitement selon la périodicité suivante :</w:t>
      </w:r>
    </w:p>
    <w:tbl>
      <w:tblPr>
        <w:tblW w:w="3842" w:type="dxa"/>
        <w:jc w:val="center"/>
        <w:tblLayout w:type="fixed"/>
        <w:tblCellMar>
          <w:left w:w="10" w:type="dxa"/>
          <w:right w:w="10" w:type="dxa"/>
        </w:tblCellMar>
        <w:tblLook w:val="0000" w:firstRow="0" w:lastRow="0" w:firstColumn="0" w:lastColumn="0" w:noHBand="0" w:noVBand="0"/>
      </w:tblPr>
      <w:tblGrid>
        <w:gridCol w:w="2392"/>
        <w:gridCol w:w="1450"/>
      </w:tblGrid>
      <w:tr w:rsidR="00B21B44" w:rsidRPr="00153E29" w14:paraId="137CBBC8" w14:textId="77777777" w:rsidTr="007F5976">
        <w:trPr>
          <w:tblHeader/>
          <w:jc w:val="center"/>
        </w:trPr>
        <w:tc>
          <w:tcPr>
            <w:tcW w:w="2392" w:type="dxa"/>
            <w:tcBorders>
              <w:top w:val="single" w:sz="2" w:space="0" w:color="000000"/>
              <w:left w:val="single" w:sz="2" w:space="0" w:color="000000"/>
              <w:bottom w:val="single" w:sz="2" w:space="0" w:color="000000"/>
            </w:tcBorders>
            <w:shd w:val="clear" w:color="auto" w:fill="CCCCCC"/>
            <w:tcMar>
              <w:top w:w="0" w:type="dxa"/>
              <w:left w:w="71" w:type="dxa"/>
              <w:bottom w:w="0" w:type="dxa"/>
              <w:right w:w="71" w:type="dxa"/>
            </w:tcMar>
          </w:tcPr>
          <w:p w14:paraId="1885B058" w14:textId="77777777" w:rsidR="00B21B44" w:rsidRPr="00153E29" w:rsidRDefault="00B21B44" w:rsidP="007F5976">
            <w:pPr>
              <w:pStyle w:val="Standard"/>
              <w:keepNext/>
              <w:widowControl/>
              <w:snapToGrid w:val="0"/>
              <w:jc w:val="center"/>
              <w:rPr>
                <w:rFonts w:ascii="Arial" w:hAnsi="Arial" w:cs="Arial"/>
                <w:b/>
                <w:sz w:val="20"/>
                <w:szCs w:val="20"/>
              </w:rPr>
            </w:pPr>
            <w:r w:rsidRPr="00153E29">
              <w:rPr>
                <w:rFonts w:ascii="Arial" w:hAnsi="Arial" w:cs="Arial"/>
                <w:b/>
                <w:sz w:val="20"/>
                <w:szCs w:val="20"/>
              </w:rPr>
              <w:t>Période</w:t>
            </w:r>
          </w:p>
        </w:tc>
        <w:tc>
          <w:tcPr>
            <w:tcW w:w="1450" w:type="dxa"/>
            <w:tcBorders>
              <w:top w:val="single" w:sz="2" w:space="0" w:color="000000"/>
              <w:left w:val="single" w:sz="2" w:space="0" w:color="000000"/>
              <w:bottom w:val="single" w:sz="2" w:space="0" w:color="000000"/>
              <w:right w:val="single" w:sz="2" w:space="0" w:color="000000"/>
            </w:tcBorders>
            <w:shd w:val="clear" w:color="auto" w:fill="CCCCCC"/>
            <w:tcMar>
              <w:top w:w="0" w:type="dxa"/>
              <w:left w:w="71" w:type="dxa"/>
              <w:bottom w:w="0" w:type="dxa"/>
              <w:right w:w="71" w:type="dxa"/>
            </w:tcMar>
          </w:tcPr>
          <w:p w14:paraId="5BCAF097" w14:textId="77777777" w:rsidR="00B21B44" w:rsidRPr="00153E29" w:rsidRDefault="00B21B44" w:rsidP="007F5976">
            <w:pPr>
              <w:pStyle w:val="Standard"/>
              <w:keepNext/>
              <w:widowControl/>
              <w:snapToGrid w:val="0"/>
              <w:jc w:val="center"/>
              <w:rPr>
                <w:rFonts w:ascii="Arial" w:hAnsi="Arial" w:cs="Arial"/>
                <w:b/>
                <w:sz w:val="20"/>
                <w:szCs w:val="20"/>
              </w:rPr>
            </w:pPr>
            <w:r w:rsidRPr="00153E29">
              <w:rPr>
                <w:rFonts w:ascii="Arial" w:hAnsi="Arial" w:cs="Arial"/>
                <w:b/>
                <w:sz w:val="20"/>
                <w:szCs w:val="20"/>
              </w:rPr>
              <w:t>Durée</w:t>
            </w:r>
          </w:p>
        </w:tc>
      </w:tr>
      <w:tr w:rsidR="00B21B44" w:rsidRPr="00153E29" w14:paraId="15A50F4F" w14:textId="77777777" w:rsidTr="007F5976">
        <w:trPr>
          <w:jc w:val="center"/>
        </w:trPr>
        <w:tc>
          <w:tcPr>
            <w:tcW w:w="2392" w:type="dxa"/>
            <w:tcBorders>
              <w:left w:val="single" w:sz="2" w:space="0" w:color="000000"/>
              <w:bottom w:val="single" w:sz="2" w:space="0" w:color="000000"/>
            </w:tcBorders>
            <w:shd w:val="clear" w:color="auto" w:fill="auto"/>
            <w:tcMar>
              <w:top w:w="0" w:type="dxa"/>
              <w:left w:w="71" w:type="dxa"/>
              <w:bottom w:w="0" w:type="dxa"/>
              <w:right w:w="71" w:type="dxa"/>
            </w:tcMar>
          </w:tcPr>
          <w:p w14:paraId="333CA2DA" w14:textId="77777777" w:rsidR="00B21B44" w:rsidRPr="00153E29" w:rsidRDefault="00B21B44" w:rsidP="007F5976">
            <w:pPr>
              <w:pStyle w:val="Standard"/>
              <w:widowControl/>
              <w:snapToGrid w:val="0"/>
              <w:rPr>
                <w:rFonts w:ascii="Arial" w:hAnsi="Arial" w:cs="Arial"/>
                <w:sz w:val="20"/>
                <w:szCs w:val="20"/>
              </w:rPr>
            </w:pPr>
            <w:r w:rsidRPr="00153E29">
              <w:rPr>
                <w:rFonts w:ascii="Arial" w:hAnsi="Arial" w:cs="Arial"/>
                <w:sz w:val="20"/>
                <w:szCs w:val="20"/>
              </w:rPr>
              <w:t>Période ferme</w:t>
            </w:r>
          </w:p>
        </w:tc>
        <w:tc>
          <w:tcPr>
            <w:tcW w:w="1450" w:type="dxa"/>
            <w:tcBorders>
              <w:left w:val="single" w:sz="2" w:space="0" w:color="000000"/>
              <w:bottom w:val="single" w:sz="2" w:space="0" w:color="000000"/>
              <w:right w:val="single" w:sz="2" w:space="0" w:color="000000"/>
            </w:tcBorders>
            <w:shd w:val="clear" w:color="auto" w:fill="auto"/>
            <w:tcMar>
              <w:top w:w="0" w:type="dxa"/>
              <w:left w:w="71" w:type="dxa"/>
              <w:bottom w:w="0" w:type="dxa"/>
              <w:right w:w="71" w:type="dxa"/>
            </w:tcMar>
          </w:tcPr>
          <w:p w14:paraId="38404BB4" w14:textId="77777777" w:rsidR="00B21B44" w:rsidRPr="00153E29" w:rsidRDefault="00B21B44" w:rsidP="007F5976">
            <w:pPr>
              <w:pStyle w:val="Standard"/>
              <w:widowControl/>
              <w:snapToGrid w:val="0"/>
              <w:jc w:val="center"/>
              <w:rPr>
                <w:rFonts w:ascii="Arial" w:hAnsi="Arial" w:cs="Arial"/>
                <w:sz w:val="20"/>
                <w:szCs w:val="20"/>
              </w:rPr>
            </w:pPr>
            <w:r w:rsidRPr="00153E29">
              <w:rPr>
                <w:rFonts w:ascii="Arial" w:hAnsi="Arial" w:cs="Arial"/>
                <w:sz w:val="20"/>
                <w:szCs w:val="20"/>
              </w:rPr>
              <w:t>12 mois</w:t>
            </w:r>
          </w:p>
        </w:tc>
      </w:tr>
      <w:tr w:rsidR="00B21B44" w:rsidRPr="00153E29" w14:paraId="02A57700" w14:textId="77777777" w:rsidTr="007F5976">
        <w:trPr>
          <w:jc w:val="center"/>
        </w:trPr>
        <w:tc>
          <w:tcPr>
            <w:tcW w:w="2392" w:type="dxa"/>
            <w:tcBorders>
              <w:left w:val="single" w:sz="2" w:space="0" w:color="000000"/>
              <w:bottom w:val="single" w:sz="2" w:space="0" w:color="000000"/>
            </w:tcBorders>
            <w:shd w:val="clear" w:color="auto" w:fill="auto"/>
            <w:tcMar>
              <w:top w:w="0" w:type="dxa"/>
              <w:left w:w="71" w:type="dxa"/>
              <w:bottom w:w="0" w:type="dxa"/>
              <w:right w:w="71" w:type="dxa"/>
            </w:tcMar>
          </w:tcPr>
          <w:p w14:paraId="78491825" w14:textId="77777777" w:rsidR="00B21B44" w:rsidRPr="00153E29" w:rsidRDefault="00B21B44" w:rsidP="007F5976">
            <w:pPr>
              <w:pStyle w:val="Standard"/>
              <w:widowControl/>
              <w:snapToGrid w:val="0"/>
              <w:rPr>
                <w:rFonts w:ascii="Arial" w:hAnsi="Arial" w:cs="Arial"/>
                <w:sz w:val="20"/>
                <w:szCs w:val="20"/>
              </w:rPr>
            </w:pPr>
            <w:r w:rsidRPr="00153E29">
              <w:rPr>
                <w:rFonts w:ascii="Arial" w:hAnsi="Arial" w:cs="Arial"/>
                <w:sz w:val="20"/>
                <w:szCs w:val="20"/>
              </w:rPr>
              <w:t>Reconduction n° 1</w:t>
            </w:r>
          </w:p>
        </w:tc>
        <w:tc>
          <w:tcPr>
            <w:tcW w:w="1450" w:type="dxa"/>
            <w:tcBorders>
              <w:left w:val="single" w:sz="2" w:space="0" w:color="000000"/>
              <w:bottom w:val="single" w:sz="2" w:space="0" w:color="000000"/>
              <w:right w:val="single" w:sz="2" w:space="0" w:color="000000"/>
            </w:tcBorders>
            <w:shd w:val="clear" w:color="auto" w:fill="auto"/>
            <w:tcMar>
              <w:top w:w="0" w:type="dxa"/>
              <w:left w:w="71" w:type="dxa"/>
              <w:bottom w:w="0" w:type="dxa"/>
              <w:right w:w="71" w:type="dxa"/>
            </w:tcMar>
          </w:tcPr>
          <w:p w14:paraId="27304A77" w14:textId="77777777" w:rsidR="00B21B44" w:rsidRPr="00153E29" w:rsidRDefault="00B21B44" w:rsidP="007F5976">
            <w:pPr>
              <w:pStyle w:val="Standard"/>
              <w:widowControl/>
              <w:snapToGrid w:val="0"/>
              <w:jc w:val="center"/>
              <w:rPr>
                <w:rFonts w:ascii="Arial" w:hAnsi="Arial" w:cs="Arial"/>
                <w:sz w:val="20"/>
                <w:szCs w:val="20"/>
              </w:rPr>
            </w:pPr>
            <w:r w:rsidRPr="00153E29">
              <w:rPr>
                <w:rFonts w:ascii="Arial" w:hAnsi="Arial" w:cs="Arial"/>
                <w:sz w:val="20"/>
                <w:szCs w:val="20"/>
              </w:rPr>
              <w:t>12 mois</w:t>
            </w:r>
          </w:p>
        </w:tc>
      </w:tr>
      <w:tr w:rsidR="00B21B44" w:rsidRPr="00153E29" w14:paraId="2AD83165" w14:textId="77777777" w:rsidTr="007F5976">
        <w:trPr>
          <w:jc w:val="center"/>
        </w:trPr>
        <w:tc>
          <w:tcPr>
            <w:tcW w:w="2392" w:type="dxa"/>
            <w:tcBorders>
              <w:left w:val="single" w:sz="2" w:space="0" w:color="000000"/>
              <w:bottom w:val="single" w:sz="2" w:space="0" w:color="000000"/>
            </w:tcBorders>
            <w:shd w:val="clear" w:color="auto" w:fill="auto"/>
            <w:tcMar>
              <w:top w:w="0" w:type="dxa"/>
              <w:left w:w="71" w:type="dxa"/>
              <w:bottom w:w="0" w:type="dxa"/>
              <w:right w:w="71" w:type="dxa"/>
            </w:tcMar>
          </w:tcPr>
          <w:p w14:paraId="20D2DE38" w14:textId="77777777" w:rsidR="00B21B44" w:rsidRPr="00153E29" w:rsidRDefault="00B21B44" w:rsidP="007F5976">
            <w:pPr>
              <w:pStyle w:val="Standard"/>
              <w:widowControl/>
              <w:snapToGrid w:val="0"/>
              <w:rPr>
                <w:rFonts w:ascii="Arial" w:hAnsi="Arial" w:cs="Arial"/>
                <w:sz w:val="20"/>
                <w:szCs w:val="20"/>
              </w:rPr>
            </w:pPr>
            <w:r w:rsidRPr="00153E29">
              <w:rPr>
                <w:rFonts w:ascii="Arial" w:hAnsi="Arial" w:cs="Arial"/>
                <w:sz w:val="20"/>
                <w:szCs w:val="20"/>
              </w:rPr>
              <w:t>Reconduction n° 2</w:t>
            </w:r>
          </w:p>
        </w:tc>
        <w:tc>
          <w:tcPr>
            <w:tcW w:w="1450" w:type="dxa"/>
            <w:tcBorders>
              <w:left w:val="single" w:sz="2" w:space="0" w:color="000000"/>
              <w:bottom w:val="single" w:sz="2" w:space="0" w:color="000000"/>
              <w:right w:val="single" w:sz="2" w:space="0" w:color="000000"/>
            </w:tcBorders>
            <w:shd w:val="clear" w:color="auto" w:fill="auto"/>
            <w:tcMar>
              <w:top w:w="0" w:type="dxa"/>
              <w:left w:w="71" w:type="dxa"/>
              <w:bottom w:w="0" w:type="dxa"/>
              <w:right w:w="71" w:type="dxa"/>
            </w:tcMar>
          </w:tcPr>
          <w:p w14:paraId="54A3CC0F" w14:textId="77777777" w:rsidR="00B21B44" w:rsidRPr="00153E29" w:rsidRDefault="00B21B44" w:rsidP="007F5976">
            <w:pPr>
              <w:pStyle w:val="Standard"/>
              <w:widowControl/>
              <w:snapToGrid w:val="0"/>
              <w:jc w:val="center"/>
              <w:rPr>
                <w:rFonts w:ascii="Arial" w:hAnsi="Arial" w:cs="Arial"/>
                <w:sz w:val="20"/>
                <w:szCs w:val="20"/>
              </w:rPr>
            </w:pPr>
            <w:r w:rsidRPr="00153E29">
              <w:rPr>
                <w:rFonts w:ascii="Arial" w:hAnsi="Arial" w:cs="Arial"/>
                <w:sz w:val="20"/>
                <w:szCs w:val="20"/>
              </w:rPr>
              <w:t>12 mois</w:t>
            </w:r>
          </w:p>
        </w:tc>
      </w:tr>
      <w:tr w:rsidR="00B21B44" w:rsidRPr="00153E29" w14:paraId="4E85CB80" w14:textId="77777777" w:rsidTr="007F5976">
        <w:trPr>
          <w:jc w:val="center"/>
        </w:trPr>
        <w:tc>
          <w:tcPr>
            <w:tcW w:w="2392" w:type="dxa"/>
            <w:tcBorders>
              <w:left w:val="single" w:sz="2" w:space="0" w:color="000000"/>
              <w:bottom w:val="single" w:sz="2" w:space="0" w:color="000000"/>
            </w:tcBorders>
            <w:shd w:val="clear" w:color="auto" w:fill="auto"/>
            <w:tcMar>
              <w:top w:w="0" w:type="dxa"/>
              <w:left w:w="71" w:type="dxa"/>
              <w:bottom w:w="0" w:type="dxa"/>
              <w:right w:w="71" w:type="dxa"/>
            </w:tcMar>
          </w:tcPr>
          <w:p w14:paraId="42EBB048" w14:textId="77777777" w:rsidR="00B21B44" w:rsidRPr="00153E29" w:rsidRDefault="00B21B44" w:rsidP="007F5976">
            <w:pPr>
              <w:pStyle w:val="Standard"/>
              <w:widowControl/>
              <w:snapToGrid w:val="0"/>
              <w:rPr>
                <w:rFonts w:ascii="Arial" w:hAnsi="Arial" w:cs="Arial"/>
                <w:sz w:val="20"/>
                <w:szCs w:val="20"/>
              </w:rPr>
            </w:pPr>
            <w:r w:rsidRPr="00153E29">
              <w:rPr>
                <w:rFonts w:ascii="Arial" w:hAnsi="Arial" w:cs="Arial"/>
                <w:sz w:val="20"/>
                <w:szCs w:val="20"/>
              </w:rPr>
              <w:t>Reconduction n° 3</w:t>
            </w:r>
          </w:p>
        </w:tc>
        <w:tc>
          <w:tcPr>
            <w:tcW w:w="1450" w:type="dxa"/>
            <w:tcBorders>
              <w:left w:val="single" w:sz="2" w:space="0" w:color="000000"/>
              <w:bottom w:val="single" w:sz="2" w:space="0" w:color="000000"/>
              <w:right w:val="single" w:sz="2" w:space="0" w:color="000000"/>
            </w:tcBorders>
            <w:shd w:val="clear" w:color="auto" w:fill="auto"/>
            <w:tcMar>
              <w:top w:w="0" w:type="dxa"/>
              <w:left w:w="71" w:type="dxa"/>
              <w:bottom w:w="0" w:type="dxa"/>
              <w:right w:w="71" w:type="dxa"/>
            </w:tcMar>
          </w:tcPr>
          <w:p w14:paraId="66D683A9" w14:textId="77777777" w:rsidR="00B21B44" w:rsidRPr="00153E29" w:rsidRDefault="00B21B44" w:rsidP="007F5976">
            <w:pPr>
              <w:pStyle w:val="Standard"/>
              <w:widowControl/>
              <w:snapToGrid w:val="0"/>
              <w:jc w:val="center"/>
              <w:rPr>
                <w:rFonts w:ascii="Arial" w:hAnsi="Arial" w:cs="Arial"/>
                <w:sz w:val="20"/>
                <w:szCs w:val="20"/>
              </w:rPr>
            </w:pPr>
            <w:r w:rsidRPr="00153E29">
              <w:rPr>
                <w:rFonts w:ascii="Arial" w:hAnsi="Arial" w:cs="Arial"/>
                <w:sz w:val="20"/>
                <w:szCs w:val="20"/>
              </w:rPr>
              <w:t>12 mois</w:t>
            </w:r>
          </w:p>
        </w:tc>
      </w:tr>
    </w:tbl>
    <w:p w14:paraId="7DDCD6EC" w14:textId="77777777" w:rsidR="00B21B44" w:rsidRPr="00153E29" w:rsidRDefault="00B21B44" w:rsidP="00B21B44">
      <w:pPr>
        <w:pStyle w:val="Paragraphe"/>
        <w:widowControl/>
        <w:rPr>
          <w:rFonts w:ascii="Arial" w:hAnsi="Arial" w:cs="Arial"/>
          <w:sz w:val="20"/>
          <w:szCs w:val="20"/>
        </w:rPr>
      </w:pPr>
      <w:r w:rsidRPr="00153E29">
        <w:rPr>
          <w:rFonts w:ascii="Arial" w:hAnsi="Arial" w:cs="Arial"/>
          <w:sz w:val="20"/>
          <w:szCs w:val="20"/>
        </w:rPr>
        <w:t>Si le RPA ne souhaite pas reconduire le marché, il doit se prononcer dans un délai d’au moins un mois avant la fin de la période en cours.</w:t>
      </w:r>
    </w:p>
    <w:p w14:paraId="1C2E0B61" w14:textId="77777777" w:rsidR="00876A73" w:rsidRPr="00B21B44" w:rsidRDefault="00B21B44" w:rsidP="00B21B44">
      <w:pPr>
        <w:pStyle w:val="Paragraphe"/>
        <w:widowControl/>
        <w:rPr>
          <w:rFonts w:ascii="Arial" w:hAnsi="Arial" w:cs="Arial"/>
          <w:sz w:val="20"/>
          <w:szCs w:val="20"/>
        </w:rPr>
      </w:pPr>
      <w:r w:rsidRPr="00153E29">
        <w:rPr>
          <w:rFonts w:ascii="Arial" w:hAnsi="Arial" w:cs="Arial"/>
          <w:sz w:val="20"/>
          <w:szCs w:val="20"/>
        </w:rPr>
        <w:t>Le titulaire ne peut refuser la reconduction.</w:t>
      </w:r>
    </w:p>
    <w:p w14:paraId="2D775497" w14:textId="77777777" w:rsidR="009B1CD0" w:rsidRDefault="009B1CD0" w:rsidP="005846FB">
      <w:pPr>
        <w:tabs>
          <w:tab w:val="left" w:pos="426"/>
          <w:tab w:val="left" w:pos="851"/>
        </w:tabs>
        <w:jc w:val="both"/>
        <w:rPr>
          <w:rFonts w:ascii="Arial" w:hAnsi="Arial" w:cs="Arial"/>
        </w:rPr>
      </w:pPr>
    </w:p>
    <w:p w14:paraId="55F50237" w14:textId="77777777" w:rsidR="009B1CD0" w:rsidRDefault="009B1CD0" w:rsidP="005846FB">
      <w:pPr>
        <w:tabs>
          <w:tab w:val="left" w:pos="426"/>
          <w:tab w:val="left" w:pos="851"/>
        </w:tabs>
        <w:jc w:val="both"/>
        <w:rPr>
          <w:rFonts w:ascii="Arial" w:hAnsi="Arial" w:cs="Arial"/>
        </w:rPr>
      </w:pPr>
    </w:p>
    <w:p w14:paraId="3362DE42"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72F5617D" w14:textId="77777777" w:rsidR="009B1CD0" w:rsidRDefault="009B1CD0" w:rsidP="00B336F9">
      <w:pPr>
        <w:tabs>
          <w:tab w:val="left" w:pos="851"/>
          <w:tab w:val="center" w:pos="5102"/>
        </w:tabs>
        <w:rPr>
          <w:rFonts w:ascii="Arial" w:hAnsi="Arial" w:cs="Arial"/>
        </w:rPr>
      </w:pPr>
      <w:r>
        <w:rPr>
          <w:rFonts w:ascii="Arial" w:hAnsi="Arial" w:cs="Arial"/>
          <w:i/>
          <w:sz w:val="18"/>
          <w:szCs w:val="18"/>
        </w:rPr>
        <w:t>(Cocher les cases correspondantes.)</w:t>
      </w:r>
      <w:r w:rsidR="00A9686A">
        <w:rPr>
          <w:rFonts w:ascii="Arial" w:hAnsi="Arial" w:cs="Arial"/>
          <w:i/>
          <w:sz w:val="18"/>
          <w:szCs w:val="18"/>
        </w:rPr>
        <w:tab/>
      </w:r>
    </w:p>
    <w:p w14:paraId="4AA9FE9B" w14:textId="77777777" w:rsidR="009B1CD0" w:rsidRDefault="009B1CD0" w:rsidP="00934503">
      <w:pPr>
        <w:tabs>
          <w:tab w:val="left" w:pos="426"/>
          <w:tab w:val="left" w:pos="851"/>
        </w:tabs>
        <w:jc w:val="both"/>
        <w:rPr>
          <w:rFonts w:ascii="Arial" w:hAnsi="Arial" w:cs="Arial"/>
        </w:rPr>
      </w:pPr>
    </w:p>
    <w:p w14:paraId="7699666F" w14:textId="77777777"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F2E65">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75FBA044" w14:textId="77777777" w:rsidR="009B1CD0" w:rsidRDefault="009B1CD0" w:rsidP="009B45B9">
      <w:pPr>
        <w:tabs>
          <w:tab w:val="left" w:pos="426"/>
          <w:tab w:val="left" w:pos="851"/>
        </w:tabs>
        <w:jc w:val="both"/>
        <w:rPr>
          <w:rFonts w:ascii="Arial" w:hAnsi="Arial" w:cs="Arial"/>
        </w:rPr>
      </w:pPr>
    </w:p>
    <w:p w14:paraId="514038ED" w14:textId="77777777" w:rsidR="00B87564" w:rsidRDefault="00A9686A"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0F2E65">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27D4CF6A"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2A25DDE4" w14:textId="77777777" w:rsidR="009B1CD0" w:rsidRDefault="009B1CD0" w:rsidP="009B45B9">
      <w:pPr>
        <w:pStyle w:val="fcasegauche"/>
        <w:tabs>
          <w:tab w:val="left" w:pos="851"/>
        </w:tabs>
        <w:spacing w:after="0"/>
        <w:rPr>
          <w:rFonts w:ascii="Arial" w:hAnsi="Arial" w:cs="Arial"/>
        </w:rPr>
      </w:pPr>
    </w:p>
    <w:tbl>
      <w:tblPr>
        <w:tblW w:w="10349" w:type="dxa"/>
        <w:jc w:val="center"/>
        <w:tblLayout w:type="fixed"/>
        <w:tblCellMar>
          <w:left w:w="10" w:type="dxa"/>
          <w:right w:w="10" w:type="dxa"/>
        </w:tblCellMar>
        <w:tblLook w:val="0000" w:firstRow="0" w:lastRow="0" w:firstColumn="0" w:lastColumn="0" w:noHBand="0" w:noVBand="0"/>
      </w:tblPr>
      <w:tblGrid>
        <w:gridCol w:w="1321"/>
        <w:gridCol w:w="1920"/>
        <w:gridCol w:w="1777"/>
        <w:gridCol w:w="1777"/>
        <w:gridCol w:w="1777"/>
        <w:gridCol w:w="1777"/>
      </w:tblGrid>
      <w:tr w:rsidR="00B21B44" w:rsidRPr="00B865AE" w14:paraId="2024E3A0" w14:textId="77777777" w:rsidTr="00B21B44">
        <w:trPr>
          <w:trHeight w:val="275"/>
          <w:tblHeader/>
          <w:jc w:val="center"/>
        </w:trPr>
        <w:tc>
          <w:tcPr>
            <w:tcW w:w="1321" w:type="dxa"/>
            <w:tcBorders>
              <w:top w:val="single" w:sz="2" w:space="0" w:color="000000"/>
              <w:left w:val="single" w:sz="2" w:space="0" w:color="000000"/>
              <w:bottom w:val="single" w:sz="2" w:space="0" w:color="000000"/>
            </w:tcBorders>
            <w:shd w:val="clear" w:color="auto" w:fill="CCCCCC"/>
          </w:tcPr>
          <w:p w14:paraId="09BE3924" w14:textId="77777777" w:rsidR="00B21B44" w:rsidRPr="00B865AE" w:rsidRDefault="00B21B44" w:rsidP="007F5976">
            <w:r>
              <w:t>Lot(s) choisi(s)</w:t>
            </w:r>
          </w:p>
        </w:tc>
        <w:tc>
          <w:tcPr>
            <w:tcW w:w="1920" w:type="dxa"/>
            <w:tcBorders>
              <w:top w:val="single" w:sz="2" w:space="0" w:color="000000"/>
              <w:left w:val="single" w:sz="2" w:space="0" w:color="000000"/>
              <w:bottom w:val="single" w:sz="2" w:space="0" w:color="000000"/>
            </w:tcBorders>
            <w:shd w:val="clear" w:color="auto" w:fill="CCCCCC"/>
            <w:tcMar>
              <w:top w:w="0" w:type="dxa"/>
              <w:left w:w="28" w:type="dxa"/>
              <w:bottom w:w="0" w:type="dxa"/>
              <w:right w:w="28" w:type="dxa"/>
            </w:tcMar>
          </w:tcPr>
          <w:p w14:paraId="61A2CE3A" w14:textId="77777777" w:rsidR="00B21B44" w:rsidRPr="00B865AE" w:rsidRDefault="00B21B44" w:rsidP="007F5976">
            <w:r w:rsidRPr="00B865AE">
              <w:t>Lot</w:t>
            </w:r>
          </w:p>
        </w:tc>
        <w:tc>
          <w:tcPr>
            <w:tcW w:w="1777" w:type="dxa"/>
            <w:tcBorders>
              <w:top w:val="single" w:sz="2" w:space="0" w:color="000000"/>
              <w:left w:val="single" w:sz="2" w:space="0" w:color="000000"/>
              <w:bottom w:val="single" w:sz="2" w:space="0" w:color="000000"/>
            </w:tcBorders>
            <w:shd w:val="clear" w:color="auto" w:fill="CCCCCC"/>
            <w:tcMar>
              <w:top w:w="0" w:type="dxa"/>
              <w:left w:w="28" w:type="dxa"/>
              <w:bottom w:w="0" w:type="dxa"/>
              <w:right w:w="28" w:type="dxa"/>
            </w:tcMar>
          </w:tcPr>
          <w:p w14:paraId="3DCE7118" w14:textId="77777777" w:rsidR="00B21B44" w:rsidRPr="00B865AE" w:rsidRDefault="00B21B44" w:rsidP="007F5976">
            <w:r w:rsidRPr="00B865AE">
              <w:t>Minimum HT</w:t>
            </w:r>
          </w:p>
        </w:tc>
        <w:tc>
          <w:tcPr>
            <w:tcW w:w="1777" w:type="dxa"/>
            <w:tcBorders>
              <w:top w:val="single" w:sz="2" w:space="0" w:color="000000"/>
              <w:left w:val="single" w:sz="2" w:space="0" w:color="000000"/>
              <w:bottom w:val="single" w:sz="2" w:space="0" w:color="000000"/>
            </w:tcBorders>
            <w:shd w:val="clear" w:color="auto" w:fill="CCCCCC"/>
            <w:tcMar>
              <w:top w:w="0" w:type="dxa"/>
              <w:left w:w="28" w:type="dxa"/>
              <w:bottom w:w="0" w:type="dxa"/>
              <w:right w:w="28" w:type="dxa"/>
            </w:tcMar>
          </w:tcPr>
          <w:p w14:paraId="33D58062" w14:textId="77777777" w:rsidR="00B21B44" w:rsidRPr="00B865AE" w:rsidRDefault="00B21B44" w:rsidP="007F5976">
            <w:r w:rsidRPr="00B865AE">
              <w:t>Minimum TTC</w:t>
            </w:r>
          </w:p>
        </w:tc>
        <w:tc>
          <w:tcPr>
            <w:tcW w:w="1777" w:type="dxa"/>
            <w:tcBorders>
              <w:top w:val="single" w:sz="2" w:space="0" w:color="000000"/>
              <w:left w:val="single" w:sz="2" w:space="0" w:color="000000"/>
              <w:bottom w:val="single" w:sz="2" w:space="0" w:color="000000"/>
            </w:tcBorders>
            <w:shd w:val="clear" w:color="auto" w:fill="CCCCCC"/>
            <w:tcMar>
              <w:top w:w="0" w:type="dxa"/>
              <w:left w:w="28" w:type="dxa"/>
              <w:bottom w:w="0" w:type="dxa"/>
              <w:right w:w="28" w:type="dxa"/>
            </w:tcMar>
          </w:tcPr>
          <w:p w14:paraId="20AB0133" w14:textId="77777777" w:rsidR="00B21B44" w:rsidRPr="00B865AE" w:rsidRDefault="00B21B44" w:rsidP="007F5976">
            <w:r w:rsidRPr="00B865AE">
              <w:t>Maximum HT</w:t>
            </w:r>
          </w:p>
        </w:tc>
        <w:tc>
          <w:tcPr>
            <w:tcW w:w="1777" w:type="dxa"/>
            <w:tcBorders>
              <w:top w:val="single" w:sz="2" w:space="0" w:color="000000"/>
              <w:left w:val="single" w:sz="2" w:space="0" w:color="000000"/>
              <w:bottom w:val="single" w:sz="2" w:space="0" w:color="000000"/>
              <w:right w:val="single" w:sz="2" w:space="0" w:color="000000"/>
            </w:tcBorders>
            <w:shd w:val="clear" w:color="auto" w:fill="CCCCCC"/>
            <w:tcMar>
              <w:top w:w="0" w:type="dxa"/>
              <w:left w:w="28" w:type="dxa"/>
              <w:bottom w:w="0" w:type="dxa"/>
              <w:right w:w="28" w:type="dxa"/>
            </w:tcMar>
          </w:tcPr>
          <w:p w14:paraId="5B59D3F2" w14:textId="77777777" w:rsidR="00B21B44" w:rsidRPr="00B865AE" w:rsidRDefault="00B21B44" w:rsidP="007F5976">
            <w:r w:rsidRPr="00B865AE">
              <w:t>Maximum TTC</w:t>
            </w:r>
          </w:p>
        </w:tc>
      </w:tr>
      <w:tr w:rsidR="008722D0" w:rsidRPr="00B865AE" w14:paraId="6C662C8E" w14:textId="77777777" w:rsidTr="00B21B44">
        <w:trPr>
          <w:trHeight w:val="275"/>
          <w:jc w:val="center"/>
        </w:trPr>
        <w:tc>
          <w:tcPr>
            <w:tcW w:w="1321" w:type="dxa"/>
            <w:tcBorders>
              <w:left w:val="single" w:sz="2" w:space="0" w:color="000000"/>
              <w:bottom w:val="single" w:sz="2" w:space="0" w:color="000000"/>
            </w:tcBorders>
          </w:tcPr>
          <w:p w14:paraId="423D3C81" w14:textId="77777777" w:rsidR="008722D0" w:rsidRPr="00B865AE" w:rsidRDefault="008722D0" w:rsidP="008722D0"/>
        </w:tc>
        <w:tc>
          <w:tcPr>
            <w:tcW w:w="1920" w:type="dxa"/>
            <w:tcBorders>
              <w:left w:val="single" w:sz="2" w:space="0" w:color="000000"/>
              <w:bottom w:val="single" w:sz="2" w:space="0" w:color="000000"/>
            </w:tcBorders>
            <w:shd w:val="clear" w:color="auto" w:fill="auto"/>
            <w:tcMar>
              <w:top w:w="0" w:type="dxa"/>
              <w:left w:w="28" w:type="dxa"/>
              <w:bottom w:w="0" w:type="dxa"/>
              <w:right w:w="28" w:type="dxa"/>
            </w:tcMar>
          </w:tcPr>
          <w:p w14:paraId="4246F05D" w14:textId="77777777" w:rsidR="008722D0" w:rsidRPr="00B865AE" w:rsidRDefault="008722D0" w:rsidP="008722D0">
            <w:r w:rsidRPr="00B865AE">
              <w:t>Lot 1</w:t>
            </w:r>
            <w:r>
              <w:t xml:space="preserve"> (92-78)</w:t>
            </w:r>
          </w:p>
        </w:tc>
        <w:tc>
          <w:tcPr>
            <w:tcW w:w="1777" w:type="dxa"/>
            <w:tcBorders>
              <w:top w:val="single" w:sz="2" w:space="0" w:color="000000"/>
              <w:left w:val="single" w:sz="2" w:space="0" w:color="000000"/>
              <w:bottom w:val="single" w:sz="2" w:space="0" w:color="000000"/>
            </w:tcBorders>
            <w:shd w:val="clear" w:color="auto" w:fill="auto"/>
            <w:tcMar>
              <w:top w:w="0" w:type="dxa"/>
              <w:left w:w="28" w:type="dxa"/>
              <w:bottom w:w="0" w:type="dxa"/>
              <w:right w:w="28" w:type="dxa"/>
            </w:tcMar>
          </w:tcPr>
          <w:p w14:paraId="367FEEE9" w14:textId="77777777" w:rsidR="008722D0" w:rsidRPr="00B865AE" w:rsidRDefault="008722D0" w:rsidP="008722D0">
            <w:r w:rsidRPr="00B865AE">
              <w:t>Aucun</w:t>
            </w:r>
          </w:p>
        </w:tc>
        <w:tc>
          <w:tcPr>
            <w:tcW w:w="1777" w:type="dxa"/>
            <w:tcBorders>
              <w:top w:val="single" w:sz="2" w:space="0" w:color="000000"/>
              <w:left w:val="single" w:sz="2" w:space="0" w:color="000000"/>
              <w:bottom w:val="single" w:sz="2" w:space="0" w:color="000000"/>
            </w:tcBorders>
            <w:shd w:val="clear" w:color="auto" w:fill="auto"/>
            <w:tcMar>
              <w:top w:w="0" w:type="dxa"/>
              <w:left w:w="28" w:type="dxa"/>
              <w:bottom w:w="0" w:type="dxa"/>
              <w:right w:w="28" w:type="dxa"/>
            </w:tcMar>
          </w:tcPr>
          <w:p w14:paraId="64FD334A" w14:textId="77777777" w:rsidR="008722D0" w:rsidRPr="00B865AE" w:rsidRDefault="008722D0" w:rsidP="008722D0">
            <w:r w:rsidRPr="00B865AE">
              <w:t>Aucun</w:t>
            </w:r>
          </w:p>
        </w:tc>
        <w:tc>
          <w:tcPr>
            <w:tcW w:w="1777" w:type="dxa"/>
            <w:tcBorders>
              <w:top w:val="single" w:sz="2" w:space="0" w:color="000000"/>
              <w:left w:val="single" w:sz="2" w:space="0" w:color="000000"/>
              <w:bottom w:val="single" w:sz="2" w:space="0" w:color="000000"/>
            </w:tcBorders>
            <w:shd w:val="clear" w:color="auto" w:fill="auto"/>
            <w:tcMar>
              <w:top w:w="0" w:type="dxa"/>
              <w:left w:w="28" w:type="dxa"/>
              <w:bottom w:w="0" w:type="dxa"/>
              <w:right w:w="28" w:type="dxa"/>
            </w:tcMar>
          </w:tcPr>
          <w:p w14:paraId="60A58522" w14:textId="73A088FE" w:rsidR="008722D0" w:rsidRPr="00B865AE" w:rsidRDefault="008722D0" w:rsidP="008722D0">
            <w:r w:rsidRPr="00B516D3">
              <w:t>275 000 €</w:t>
            </w:r>
          </w:p>
        </w:tc>
        <w:tc>
          <w:tcPr>
            <w:tcW w:w="1777" w:type="dxa"/>
            <w:tcBorders>
              <w:top w:val="single" w:sz="2" w:space="0" w:color="000000"/>
              <w:left w:val="single" w:sz="2" w:space="0" w:color="000000"/>
              <w:bottom w:val="single" w:sz="2" w:space="0" w:color="000000"/>
              <w:right w:val="single" w:sz="2" w:space="0" w:color="000000"/>
            </w:tcBorders>
            <w:shd w:val="clear" w:color="auto" w:fill="auto"/>
            <w:tcMar>
              <w:top w:w="0" w:type="dxa"/>
              <w:left w:w="28" w:type="dxa"/>
              <w:bottom w:w="0" w:type="dxa"/>
              <w:right w:w="28" w:type="dxa"/>
            </w:tcMar>
          </w:tcPr>
          <w:p w14:paraId="48F14EBB" w14:textId="5747E903" w:rsidR="008722D0" w:rsidRPr="00B865AE" w:rsidRDefault="008722D0" w:rsidP="008722D0">
            <w:r w:rsidRPr="00B516D3">
              <w:t>330 000 €</w:t>
            </w:r>
          </w:p>
        </w:tc>
      </w:tr>
      <w:tr w:rsidR="008722D0" w:rsidRPr="00B865AE" w14:paraId="19C8DE04" w14:textId="77777777" w:rsidTr="00B21B44">
        <w:trPr>
          <w:trHeight w:val="275"/>
          <w:jc w:val="center"/>
        </w:trPr>
        <w:tc>
          <w:tcPr>
            <w:tcW w:w="1321" w:type="dxa"/>
            <w:tcBorders>
              <w:left w:val="single" w:sz="2" w:space="0" w:color="000000"/>
              <w:bottom w:val="single" w:sz="2" w:space="0" w:color="000000"/>
            </w:tcBorders>
          </w:tcPr>
          <w:p w14:paraId="26C82E83" w14:textId="77777777" w:rsidR="008722D0" w:rsidRPr="00B865AE" w:rsidRDefault="008722D0" w:rsidP="008722D0"/>
        </w:tc>
        <w:tc>
          <w:tcPr>
            <w:tcW w:w="1920" w:type="dxa"/>
            <w:tcBorders>
              <w:left w:val="single" w:sz="2" w:space="0" w:color="000000"/>
              <w:bottom w:val="single" w:sz="2" w:space="0" w:color="000000"/>
            </w:tcBorders>
            <w:shd w:val="clear" w:color="auto" w:fill="auto"/>
            <w:tcMar>
              <w:top w:w="0" w:type="dxa"/>
              <w:left w:w="28" w:type="dxa"/>
              <w:bottom w:w="0" w:type="dxa"/>
              <w:right w:w="28" w:type="dxa"/>
            </w:tcMar>
          </w:tcPr>
          <w:p w14:paraId="68AD12DB" w14:textId="77777777" w:rsidR="008722D0" w:rsidRPr="00B865AE" w:rsidRDefault="008722D0" w:rsidP="008722D0">
            <w:r w:rsidRPr="00B865AE">
              <w:t>Lot 2</w:t>
            </w:r>
            <w:r>
              <w:t xml:space="preserve"> (75)</w:t>
            </w:r>
          </w:p>
        </w:tc>
        <w:tc>
          <w:tcPr>
            <w:tcW w:w="1777" w:type="dxa"/>
            <w:tcBorders>
              <w:top w:val="single" w:sz="2" w:space="0" w:color="000000"/>
              <w:left w:val="single" w:sz="2" w:space="0" w:color="000000"/>
              <w:bottom w:val="single" w:sz="2" w:space="0" w:color="000000"/>
            </w:tcBorders>
            <w:shd w:val="clear" w:color="auto" w:fill="auto"/>
            <w:tcMar>
              <w:top w:w="0" w:type="dxa"/>
              <w:left w:w="28" w:type="dxa"/>
              <w:bottom w:w="0" w:type="dxa"/>
              <w:right w:w="28" w:type="dxa"/>
            </w:tcMar>
          </w:tcPr>
          <w:p w14:paraId="52B94F66" w14:textId="77777777" w:rsidR="008722D0" w:rsidRPr="00B865AE" w:rsidRDefault="008722D0" w:rsidP="008722D0">
            <w:r w:rsidRPr="00B865AE">
              <w:t>Aucun</w:t>
            </w:r>
          </w:p>
        </w:tc>
        <w:tc>
          <w:tcPr>
            <w:tcW w:w="1777" w:type="dxa"/>
            <w:tcBorders>
              <w:top w:val="single" w:sz="2" w:space="0" w:color="000000"/>
              <w:left w:val="single" w:sz="2" w:space="0" w:color="000000"/>
              <w:bottom w:val="single" w:sz="2" w:space="0" w:color="000000"/>
            </w:tcBorders>
            <w:shd w:val="clear" w:color="auto" w:fill="auto"/>
            <w:tcMar>
              <w:top w:w="0" w:type="dxa"/>
              <w:left w:w="28" w:type="dxa"/>
              <w:bottom w:w="0" w:type="dxa"/>
              <w:right w:w="28" w:type="dxa"/>
            </w:tcMar>
          </w:tcPr>
          <w:p w14:paraId="2A27CEDA" w14:textId="77777777" w:rsidR="008722D0" w:rsidRPr="00B865AE" w:rsidRDefault="008722D0" w:rsidP="008722D0">
            <w:r w:rsidRPr="00B865AE">
              <w:t>Aucun</w:t>
            </w:r>
          </w:p>
        </w:tc>
        <w:tc>
          <w:tcPr>
            <w:tcW w:w="1777" w:type="dxa"/>
            <w:tcBorders>
              <w:top w:val="single" w:sz="2" w:space="0" w:color="000000"/>
              <w:left w:val="single" w:sz="2" w:space="0" w:color="000000"/>
              <w:bottom w:val="single" w:sz="2" w:space="0" w:color="000000"/>
            </w:tcBorders>
            <w:shd w:val="clear" w:color="auto" w:fill="auto"/>
            <w:tcMar>
              <w:top w:w="0" w:type="dxa"/>
              <w:left w:w="28" w:type="dxa"/>
              <w:bottom w:w="0" w:type="dxa"/>
              <w:right w:w="28" w:type="dxa"/>
            </w:tcMar>
          </w:tcPr>
          <w:p w14:paraId="54375005" w14:textId="61881DF0" w:rsidR="008722D0" w:rsidRPr="00B865AE" w:rsidRDefault="008722D0" w:rsidP="008722D0">
            <w:r w:rsidRPr="00B516D3">
              <w:t>300 000 €</w:t>
            </w:r>
          </w:p>
        </w:tc>
        <w:tc>
          <w:tcPr>
            <w:tcW w:w="1777" w:type="dxa"/>
            <w:tcBorders>
              <w:top w:val="single" w:sz="2" w:space="0" w:color="000000"/>
              <w:left w:val="single" w:sz="2" w:space="0" w:color="000000"/>
              <w:bottom w:val="single" w:sz="2" w:space="0" w:color="000000"/>
              <w:right w:val="single" w:sz="2" w:space="0" w:color="000000"/>
            </w:tcBorders>
            <w:shd w:val="clear" w:color="auto" w:fill="auto"/>
            <w:tcMar>
              <w:top w:w="0" w:type="dxa"/>
              <w:left w:w="28" w:type="dxa"/>
              <w:bottom w:w="0" w:type="dxa"/>
              <w:right w:w="28" w:type="dxa"/>
            </w:tcMar>
          </w:tcPr>
          <w:p w14:paraId="6905ACF3" w14:textId="6FB888F8" w:rsidR="008722D0" w:rsidRPr="00B865AE" w:rsidRDefault="008722D0" w:rsidP="008722D0">
            <w:r w:rsidRPr="00B516D3">
              <w:t>360 000 €</w:t>
            </w:r>
          </w:p>
        </w:tc>
      </w:tr>
      <w:tr w:rsidR="008722D0" w:rsidRPr="00B865AE" w14:paraId="451FB62F" w14:textId="77777777" w:rsidTr="00B21B44">
        <w:trPr>
          <w:trHeight w:val="259"/>
          <w:jc w:val="center"/>
        </w:trPr>
        <w:tc>
          <w:tcPr>
            <w:tcW w:w="1321" w:type="dxa"/>
            <w:tcBorders>
              <w:left w:val="single" w:sz="2" w:space="0" w:color="000000"/>
              <w:bottom w:val="single" w:sz="2" w:space="0" w:color="000000"/>
            </w:tcBorders>
          </w:tcPr>
          <w:p w14:paraId="49F9FCF8" w14:textId="77777777" w:rsidR="008722D0" w:rsidRPr="00B865AE" w:rsidRDefault="008722D0" w:rsidP="008722D0"/>
        </w:tc>
        <w:tc>
          <w:tcPr>
            <w:tcW w:w="1920" w:type="dxa"/>
            <w:tcBorders>
              <w:left w:val="single" w:sz="2" w:space="0" w:color="000000"/>
              <w:bottom w:val="single" w:sz="2" w:space="0" w:color="000000"/>
            </w:tcBorders>
            <w:shd w:val="clear" w:color="auto" w:fill="auto"/>
            <w:tcMar>
              <w:top w:w="0" w:type="dxa"/>
              <w:left w:w="28" w:type="dxa"/>
              <w:bottom w:w="0" w:type="dxa"/>
              <w:right w:w="28" w:type="dxa"/>
            </w:tcMar>
          </w:tcPr>
          <w:p w14:paraId="166A94CE" w14:textId="77777777" w:rsidR="008722D0" w:rsidRPr="00B865AE" w:rsidRDefault="008722D0" w:rsidP="008722D0">
            <w:r w:rsidRPr="00B865AE">
              <w:t>Lot 3</w:t>
            </w:r>
            <w:r>
              <w:t xml:space="preserve"> (93-95)</w:t>
            </w:r>
          </w:p>
        </w:tc>
        <w:tc>
          <w:tcPr>
            <w:tcW w:w="1777" w:type="dxa"/>
            <w:tcBorders>
              <w:top w:val="single" w:sz="2" w:space="0" w:color="000000"/>
              <w:left w:val="single" w:sz="2" w:space="0" w:color="000000"/>
              <w:bottom w:val="single" w:sz="2" w:space="0" w:color="000000"/>
            </w:tcBorders>
            <w:shd w:val="clear" w:color="auto" w:fill="auto"/>
            <w:tcMar>
              <w:top w:w="0" w:type="dxa"/>
              <w:left w:w="28" w:type="dxa"/>
              <w:bottom w:w="0" w:type="dxa"/>
              <w:right w:w="28" w:type="dxa"/>
            </w:tcMar>
          </w:tcPr>
          <w:p w14:paraId="11DB6D18" w14:textId="77777777" w:rsidR="008722D0" w:rsidRPr="00B865AE" w:rsidRDefault="008722D0" w:rsidP="008722D0">
            <w:r w:rsidRPr="00B865AE">
              <w:t>Aucun</w:t>
            </w:r>
          </w:p>
        </w:tc>
        <w:tc>
          <w:tcPr>
            <w:tcW w:w="1777" w:type="dxa"/>
            <w:tcBorders>
              <w:top w:val="single" w:sz="2" w:space="0" w:color="000000"/>
              <w:left w:val="single" w:sz="2" w:space="0" w:color="000000"/>
              <w:bottom w:val="single" w:sz="2" w:space="0" w:color="000000"/>
            </w:tcBorders>
            <w:shd w:val="clear" w:color="auto" w:fill="auto"/>
            <w:tcMar>
              <w:top w:w="0" w:type="dxa"/>
              <w:left w:w="28" w:type="dxa"/>
              <w:bottom w:w="0" w:type="dxa"/>
              <w:right w:w="28" w:type="dxa"/>
            </w:tcMar>
          </w:tcPr>
          <w:p w14:paraId="29F4E56C" w14:textId="77777777" w:rsidR="008722D0" w:rsidRPr="00B865AE" w:rsidRDefault="008722D0" w:rsidP="008722D0">
            <w:r w:rsidRPr="00B865AE">
              <w:t>Aucun</w:t>
            </w:r>
          </w:p>
        </w:tc>
        <w:tc>
          <w:tcPr>
            <w:tcW w:w="1777" w:type="dxa"/>
            <w:tcBorders>
              <w:top w:val="single" w:sz="2" w:space="0" w:color="000000"/>
              <w:left w:val="single" w:sz="2" w:space="0" w:color="000000"/>
              <w:bottom w:val="single" w:sz="2" w:space="0" w:color="000000"/>
            </w:tcBorders>
            <w:shd w:val="clear" w:color="auto" w:fill="auto"/>
            <w:tcMar>
              <w:top w:w="0" w:type="dxa"/>
              <w:left w:w="28" w:type="dxa"/>
              <w:bottom w:w="0" w:type="dxa"/>
              <w:right w:w="28" w:type="dxa"/>
            </w:tcMar>
          </w:tcPr>
          <w:p w14:paraId="33122073" w14:textId="5AB0012A" w:rsidR="008722D0" w:rsidRPr="00B865AE" w:rsidRDefault="008722D0" w:rsidP="008722D0">
            <w:r w:rsidRPr="00B516D3">
              <w:t>260 000 €</w:t>
            </w:r>
          </w:p>
        </w:tc>
        <w:tc>
          <w:tcPr>
            <w:tcW w:w="1777" w:type="dxa"/>
            <w:tcBorders>
              <w:top w:val="single" w:sz="2" w:space="0" w:color="000000"/>
              <w:left w:val="single" w:sz="2" w:space="0" w:color="000000"/>
              <w:bottom w:val="single" w:sz="2" w:space="0" w:color="000000"/>
              <w:right w:val="single" w:sz="2" w:space="0" w:color="000000"/>
            </w:tcBorders>
            <w:shd w:val="clear" w:color="auto" w:fill="auto"/>
            <w:tcMar>
              <w:top w:w="0" w:type="dxa"/>
              <w:left w:w="28" w:type="dxa"/>
              <w:bottom w:w="0" w:type="dxa"/>
              <w:right w:w="28" w:type="dxa"/>
            </w:tcMar>
          </w:tcPr>
          <w:p w14:paraId="5973A8CD" w14:textId="30507E23" w:rsidR="008722D0" w:rsidRPr="00B865AE" w:rsidRDefault="008722D0" w:rsidP="008722D0">
            <w:r w:rsidRPr="00B516D3">
              <w:t>312 000 €</w:t>
            </w:r>
          </w:p>
        </w:tc>
      </w:tr>
      <w:tr w:rsidR="008722D0" w:rsidRPr="00B865AE" w14:paraId="578EA4BB" w14:textId="77777777" w:rsidTr="00B17BC7">
        <w:trPr>
          <w:trHeight w:val="275"/>
          <w:jc w:val="center"/>
        </w:trPr>
        <w:tc>
          <w:tcPr>
            <w:tcW w:w="1321" w:type="dxa"/>
            <w:tcBorders>
              <w:left w:val="single" w:sz="2" w:space="0" w:color="000000"/>
              <w:bottom w:val="single" w:sz="4" w:space="0" w:color="auto"/>
            </w:tcBorders>
          </w:tcPr>
          <w:p w14:paraId="6C9D109F" w14:textId="77777777" w:rsidR="008722D0" w:rsidRPr="00B865AE" w:rsidRDefault="008722D0" w:rsidP="008722D0"/>
        </w:tc>
        <w:tc>
          <w:tcPr>
            <w:tcW w:w="1920" w:type="dxa"/>
            <w:tcBorders>
              <w:left w:val="single" w:sz="2" w:space="0" w:color="000000"/>
              <w:bottom w:val="single" w:sz="4" w:space="0" w:color="auto"/>
            </w:tcBorders>
            <w:shd w:val="clear" w:color="auto" w:fill="auto"/>
            <w:tcMar>
              <w:top w:w="0" w:type="dxa"/>
              <w:left w:w="28" w:type="dxa"/>
              <w:bottom w:w="0" w:type="dxa"/>
              <w:right w:w="28" w:type="dxa"/>
            </w:tcMar>
          </w:tcPr>
          <w:p w14:paraId="6093A503" w14:textId="77777777" w:rsidR="008722D0" w:rsidRPr="00B865AE" w:rsidRDefault="008722D0" w:rsidP="008722D0">
            <w:r w:rsidRPr="00B865AE">
              <w:t>Lot 4</w:t>
            </w:r>
            <w:r>
              <w:t xml:space="preserve"> (93)</w:t>
            </w:r>
          </w:p>
        </w:tc>
        <w:tc>
          <w:tcPr>
            <w:tcW w:w="1777" w:type="dxa"/>
            <w:tcBorders>
              <w:top w:val="single" w:sz="2" w:space="0" w:color="000000"/>
              <w:left w:val="single" w:sz="2" w:space="0" w:color="000000"/>
              <w:bottom w:val="single" w:sz="2" w:space="0" w:color="000000"/>
            </w:tcBorders>
            <w:shd w:val="clear" w:color="auto" w:fill="auto"/>
            <w:tcMar>
              <w:top w:w="0" w:type="dxa"/>
              <w:left w:w="28" w:type="dxa"/>
              <w:bottom w:w="0" w:type="dxa"/>
              <w:right w:w="28" w:type="dxa"/>
            </w:tcMar>
          </w:tcPr>
          <w:p w14:paraId="1B2E4AAB" w14:textId="77777777" w:rsidR="008722D0" w:rsidRPr="00B865AE" w:rsidRDefault="008722D0" w:rsidP="008722D0">
            <w:r w:rsidRPr="00B865AE">
              <w:t>Aucun</w:t>
            </w:r>
          </w:p>
        </w:tc>
        <w:tc>
          <w:tcPr>
            <w:tcW w:w="1777" w:type="dxa"/>
            <w:tcBorders>
              <w:top w:val="single" w:sz="2" w:space="0" w:color="000000"/>
              <w:left w:val="single" w:sz="2" w:space="0" w:color="000000"/>
              <w:bottom w:val="single" w:sz="2" w:space="0" w:color="000000"/>
            </w:tcBorders>
            <w:shd w:val="clear" w:color="auto" w:fill="auto"/>
            <w:tcMar>
              <w:top w:w="0" w:type="dxa"/>
              <w:left w:w="28" w:type="dxa"/>
              <w:bottom w:w="0" w:type="dxa"/>
              <w:right w:w="28" w:type="dxa"/>
            </w:tcMar>
          </w:tcPr>
          <w:p w14:paraId="59F34F25" w14:textId="77777777" w:rsidR="008722D0" w:rsidRPr="00B865AE" w:rsidRDefault="008722D0" w:rsidP="008722D0">
            <w:r w:rsidRPr="00B865AE">
              <w:t>Aucun</w:t>
            </w:r>
          </w:p>
        </w:tc>
        <w:tc>
          <w:tcPr>
            <w:tcW w:w="1777" w:type="dxa"/>
            <w:tcBorders>
              <w:top w:val="single" w:sz="2" w:space="0" w:color="000000"/>
              <w:left w:val="single" w:sz="2" w:space="0" w:color="000000"/>
              <w:bottom w:val="single" w:sz="2" w:space="0" w:color="000000"/>
            </w:tcBorders>
            <w:shd w:val="clear" w:color="auto" w:fill="auto"/>
            <w:tcMar>
              <w:top w:w="0" w:type="dxa"/>
              <w:left w:w="28" w:type="dxa"/>
              <w:bottom w:w="0" w:type="dxa"/>
              <w:right w:w="28" w:type="dxa"/>
            </w:tcMar>
          </w:tcPr>
          <w:p w14:paraId="66303427" w14:textId="7E13640A" w:rsidR="008722D0" w:rsidRPr="00B865AE" w:rsidRDefault="008722D0" w:rsidP="008722D0">
            <w:r w:rsidRPr="00B516D3">
              <w:t>250 000 €</w:t>
            </w:r>
          </w:p>
        </w:tc>
        <w:tc>
          <w:tcPr>
            <w:tcW w:w="1777" w:type="dxa"/>
            <w:tcBorders>
              <w:top w:val="single" w:sz="2" w:space="0" w:color="000000"/>
              <w:left w:val="single" w:sz="2" w:space="0" w:color="000000"/>
              <w:bottom w:val="single" w:sz="2" w:space="0" w:color="000000"/>
              <w:right w:val="single" w:sz="2" w:space="0" w:color="000000"/>
            </w:tcBorders>
            <w:shd w:val="clear" w:color="auto" w:fill="auto"/>
            <w:tcMar>
              <w:top w:w="0" w:type="dxa"/>
              <w:left w:w="28" w:type="dxa"/>
              <w:bottom w:w="0" w:type="dxa"/>
              <w:right w:w="28" w:type="dxa"/>
            </w:tcMar>
          </w:tcPr>
          <w:p w14:paraId="624DA3B8" w14:textId="0021ECE0" w:rsidR="008722D0" w:rsidRPr="00B865AE" w:rsidRDefault="008722D0" w:rsidP="008722D0">
            <w:r w:rsidRPr="00B516D3">
              <w:t>300 000 €</w:t>
            </w:r>
          </w:p>
        </w:tc>
      </w:tr>
      <w:tr w:rsidR="008722D0" w14:paraId="0D1AB118" w14:textId="77777777" w:rsidTr="00B17BC7">
        <w:trPr>
          <w:trHeight w:val="80"/>
          <w:jc w:val="center"/>
        </w:trPr>
        <w:tc>
          <w:tcPr>
            <w:tcW w:w="1321" w:type="dxa"/>
            <w:tcBorders>
              <w:top w:val="single" w:sz="4" w:space="0" w:color="auto"/>
              <w:left w:val="single" w:sz="4" w:space="0" w:color="auto"/>
              <w:bottom w:val="single" w:sz="4" w:space="0" w:color="auto"/>
              <w:right w:val="single" w:sz="4" w:space="0" w:color="auto"/>
            </w:tcBorders>
          </w:tcPr>
          <w:p w14:paraId="16528070" w14:textId="77777777" w:rsidR="008722D0" w:rsidRPr="00B865AE" w:rsidRDefault="008722D0" w:rsidP="008722D0"/>
        </w:tc>
        <w:tc>
          <w:tcPr>
            <w:tcW w:w="192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76160EBE" w14:textId="5336C9BE" w:rsidR="008722D0" w:rsidRPr="00B865AE" w:rsidRDefault="008722D0" w:rsidP="008722D0">
            <w:r w:rsidRPr="00B865AE">
              <w:t>Lot 5</w:t>
            </w:r>
            <w:r>
              <w:t xml:space="preserve"> (94-91-77)</w:t>
            </w:r>
          </w:p>
        </w:tc>
        <w:tc>
          <w:tcPr>
            <w:tcW w:w="1777" w:type="dxa"/>
            <w:tcBorders>
              <w:top w:val="single" w:sz="2" w:space="0" w:color="000000"/>
              <w:left w:val="single" w:sz="4" w:space="0" w:color="auto"/>
              <w:bottom w:val="single" w:sz="2" w:space="0" w:color="000000"/>
            </w:tcBorders>
            <w:shd w:val="clear" w:color="auto" w:fill="auto"/>
            <w:tcMar>
              <w:top w:w="0" w:type="dxa"/>
              <w:left w:w="28" w:type="dxa"/>
              <w:bottom w:w="0" w:type="dxa"/>
              <w:right w:w="28" w:type="dxa"/>
            </w:tcMar>
          </w:tcPr>
          <w:p w14:paraId="474088DB" w14:textId="77777777" w:rsidR="008722D0" w:rsidRPr="00B865AE" w:rsidRDefault="008722D0" w:rsidP="008722D0">
            <w:r w:rsidRPr="00B865AE">
              <w:t>Aucun</w:t>
            </w:r>
          </w:p>
        </w:tc>
        <w:tc>
          <w:tcPr>
            <w:tcW w:w="1777" w:type="dxa"/>
            <w:tcBorders>
              <w:top w:val="single" w:sz="2" w:space="0" w:color="000000"/>
              <w:left w:val="single" w:sz="2" w:space="0" w:color="000000"/>
              <w:bottom w:val="single" w:sz="2" w:space="0" w:color="000000"/>
            </w:tcBorders>
            <w:shd w:val="clear" w:color="auto" w:fill="auto"/>
            <w:tcMar>
              <w:top w:w="0" w:type="dxa"/>
              <w:left w:w="28" w:type="dxa"/>
              <w:bottom w:w="0" w:type="dxa"/>
              <w:right w:w="28" w:type="dxa"/>
            </w:tcMar>
          </w:tcPr>
          <w:p w14:paraId="11CF20E3" w14:textId="77777777" w:rsidR="008722D0" w:rsidRPr="00B865AE" w:rsidRDefault="008722D0" w:rsidP="008722D0">
            <w:r w:rsidRPr="00B865AE">
              <w:t>Aucun</w:t>
            </w:r>
          </w:p>
        </w:tc>
        <w:tc>
          <w:tcPr>
            <w:tcW w:w="1777" w:type="dxa"/>
            <w:tcBorders>
              <w:top w:val="single" w:sz="2" w:space="0" w:color="000000"/>
              <w:left w:val="single" w:sz="2" w:space="0" w:color="000000"/>
              <w:bottom w:val="single" w:sz="2" w:space="0" w:color="000000"/>
            </w:tcBorders>
            <w:shd w:val="clear" w:color="auto" w:fill="auto"/>
            <w:tcMar>
              <w:top w:w="0" w:type="dxa"/>
              <w:left w:w="28" w:type="dxa"/>
              <w:bottom w:w="0" w:type="dxa"/>
              <w:right w:w="28" w:type="dxa"/>
            </w:tcMar>
          </w:tcPr>
          <w:p w14:paraId="522D6A72" w14:textId="131D9AEF" w:rsidR="008722D0" w:rsidRPr="00B865AE" w:rsidRDefault="008722D0" w:rsidP="008722D0">
            <w:r w:rsidRPr="00B516D3">
              <w:t>345 000 €</w:t>
            </w:r>
          </w:p>
        </w:tc>
        <w:tc>
          <w:tcPr>
            <w:tcW w:w="1777" w:type="dxa"/>
            <w:tcBorders>
              <w:top w:val="single" w:sz="2" w:space="0" w:color="000000"/>
              <w:left w:val="single" w:sz="2" w:space="0" w:color="000000"/>
              <w:bottom w:val="single" w:sz="2" w:space="0" w:color="000000"/>
              <w:right w:val="single" w:sz="2" w:space="0" w:color="000000"/>
            </w:tcBorders>
            <w:shd w:val="clear" w:color="auto" w:fill="auto"/>
            <w:tcMar>
              <w:top w:w="0" w:type="dxa"/>
              <w:left w:w="28" w:type="dxa"/>
              <w:bottom w:w="0" w:type="dxa"/>
              <w:right w:w="28" w:type="dxa"/>
            </w:tcMar>
          </w:tcPr>
          <w:p w14:paraId="33598A48" w14:textId="70D32A11" w:rsidR="008722D0" w:rsidRDefault="008722D0" w:rsidP="008722D0">
            <w:r w:rsidRPr="00B516D3">
              <w:t>414 000 €</w:t>
            </w:r>
          </w:p>
        </w:tc>
      </w:tr>
    </w:tbl>
    <w:p w14:paraId="6C590033" w14:textId="77777777" w:rsidR="009B1CD0" w:rsidRDefault="009B1CD0" w:rsidP="00B914D7">
      <w:pPr>
        <w:pStyle w:val="fcasegauche"/>
        <w:tabs>
          <w:tab w:val="left" w:pos="851"/>
        </w:tabs>
        <w:spacing w:before="120" w:after="0"/>
        <w:ind w:left="0" w:firstLine="0"/>
        <w:rPr>
          <w:rFonts w:ascii="Arial" w:hAnsi="Arial" w:cs="Arial"/>
          <w:iCs/>
        </w:rPr>
      </w:pPr>
    </w:p>
    <w:p w14:paraId="2D69918D"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0F2E65">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46018CCA" w14:textId="77777777" w:rsidR="009B1CD0" w:rsidRDefault="009B1CD0" w:rsidP="005846FB">
      <w:pPr>
        <w:pStyle w:val="fcasegauche"/>
        <w:tabs>
          <w:tab w:val="left" w:pos="851"/>
        </w:tabs>
        <w:spacing w:after="0"/>
        <w:rPr>
          <w:rFonts w:ascii="Arial" w:hAnsi="Arial" w:cs="Arial"/>
        </w:rPr>
      </w:pPr>
    </w:p>
    <w:p w14:paraId="4482EE8F" w14:textId="77777777" w:rsidR="006B5057" w:rsidRDefault="007D7A65" w:rsidP="00B914D7">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0F2E65">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6E06C13C" w14:textId="77777777" w:rsidR="006B5057" w:rsidRDefault="006B5057" w:rsidP="005846FB">
      <w:pPr>
        <w:pStyle w:val="fcasegauche"/>
        <w:tabs>
          <w:tab w:val="left" w:pos="851"/>
        </w:tabs>
        <w:spacing w:after="0"/>
        <w:rPr>
          <w:rFonts w:ascii="Arial" w:hAnsi="Arial" w:cs="Arial"/>
        </w:rPr>
      </w:pPr>
    </w:p>
    <w:p w14:paraId="142FFA1C"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0F2E65">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0F9AB973" w14:textId="77777777" w:rsidR="006B5057" w:rsidRDefault="006B5057" w:rsidP="005846FB">
      <w:pPr>
        <w:pStyle w:val="fcasegauche"/>
        <w:tabs>
          <w:tab w:val="left" w:pos="851"/>
        </w:tabs>
        <w:spacing w:after="0"/>
        <w:ind w:left="0" w:firstLine="0"/>
        <w:rPr>
          <w:rFonts w:ascii="Arial" w:hAnsi="Arial" w:cs="Arial"/>
        </w:rPr>
      </w:pPr>
    </w:p>
    <w:p w14:paraId="3DC929E0"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8A606B5" w14:textId="77777777">
        <w:tc>
          <w:tcPr>
            <w:tcW w:w="10277" w:type="dxa"/>
            <w:shd w:val="clear" w:color="auto" w:fill="66CCFF"/>
          </w:tcPr>
          <w:p w14:paraId="69583995"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145C3815" w14:textId="77777777" w:rsidR="009B1CD0" w:rsidRDefault="009B1CD0" w:rsidP="006C4338">
      <w:pPr>
        <w:tabs>
          <w:tab w:val="left" w:pos="851"/>
        </w:tabs>
      </w:pPr>
    </w:p>
    <w:p w14:paraId="30E02784"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2258BB09"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410C1812" w14:textId="77777777" w:rsidR="009B1CD0" w:rsidRDefault="009B1CD0" w:rsidP="005846FB">
      <w:pPr>
        <w:tabs>
          <w:tab w:val="left" w:pos="851"/>
        </w:tabs>
        <w:rPr>
          <w:rFonts w:ascii="Arial" w:hAnsi="Arial" w:cs="Arial"/>
        </w:rPr>
      </w:pPr>
    </w:p>
    <w:p w14:paraId="08042F2D"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23929383" w14:textId="77777777" w:rsidR="009B1CD0" w:rsidRPr="00CD185D" w:rsidRDefault="00A9686A"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rsidRPr="00B336F9">
        <w:rPr>
          <w:lang w:val="en-US"/>
        </w:rPr>
        <w:instrText xml:space="preserve"> FORMCHECKBOX </w:instrText>
      </w:r>
      <w:r w:rsidR="000F2E65">
        <w:fldChar w:fldCharType="separate"/>
      </w:r>
      <w:r>
        <w:fldChar w:fldCharType="end"/>
      </w:r>
      <w:r w:rsidR="009B1CD0">
        <w:rPr>
          <w:rFonts w:ascii="Arial" w:hAnsi="Arial" w:cs="Arial"/>
          <w:lang w:val="en-GB"/>
        </w:rPr>
        <w:t xml:space="preserve"> CCAP n°</w:t>
      </w:r>
      <w:r w:rsidRPr="00B336F9">
        <w:rPr>
          <w:lang w:val="en-US"/>
        </w:rPr>
        <w:t xml:space="preserve"> </w:t>
      </w:r>
      <w:r w:rsidRPr="00A9686A">
        <w:rPr>
          <w:rFonts w:ascii="Arial" w:hAnsi="Arial" w:cs="Arial"/>
          <w:lang w:val="en-GB"/>
        </w:rPr>
        <w:t>DRIHL IF-</w:t>
      </w:r>
      <w:r w:rsidR="00C04CD0">
        <w:rPr>
          <w:rFonts w:ascii="Arial" w:hAnsi="Arial" w:cs="Arial"/>
          <w:lang w:val="en-GB"/>
        </w:rPr>
        <w:t>DIAG</w:t>
      </w:r>
      <w:r w:rsidRPr="00A9686A">
        <w:rPr>
          <w:rFonts w:ascii="Arial" w:hAnsi="Arial" w:cs="Arial"/>
          <w:lang w:val="en-GB"/>
        </w:rPr>
        <w:t>-202</w:t>
      </w:r>
      <w:r w:rsidR="00C04CD0">
        <w:rPr>
          <w:rFonts w:ascii="Arial" w:hAnsi="Arial" w:cs="Arial"/>
          <w:lang w:val="en-GB"/>
        </w:rPr>
        <w:t>6</w:t>
      </w:r>
      <w:r w:rsidRPr="00A9686A" w:rsidDel="00A9686A">
        <w:rPr>
          <w:rFonts w:ascii="Arial" w:hAnsi="Arial" w:cs="Arial"/>
          <w:lang w:val="en-GB"/>
        </w:rPr>
        <w:t xml:space="preserve"> </w:t>
      </w:r>
      <w:r w:rsidR="009B1CD0">
        <w:rPr>
          <w:rFonts w:ascii="Arial" w:hAnsi="Arial" w:cs="Arial"/>
          <w:lang w:val="en-GB"/>
        </w:rPr>
        <w:t>………………………………………………………………</w:t>
      </w:r>
      <w:r>
        <w:rPr>
          <w:rFonts w:ascii="Arial" w:hAnsi="Arial" w:cs="Arial"/>
          <w:lang w:val="en-GB"/>
        </w:rPr>
        <w:t xml:space="preserve">… </w:t>
      </w:r>
    </w:p>
    <w:p w14:paraId="4931CAFA" w14:textId="77777777" w:rsidR="009B1CD0" w:rsidRPr="00CD185D" w:rsidRDefault="00A9686A" w:rsidP="00B336F9">
      <w:pPr>
        <w:tabs>
          <w:tab w:val="left" w:pos="851"/>
        </w:tabs>
        <w:spacing w:before="120"/>
        <w:ind w:left="1135" w:hanging="284"/>
        <w:jc w:val="both"/>
        <w:rPr>
          <w:lang w:val="en-US"/>
        </w:rPr>
      </w:pPr>
      <w:r>
        <w:fldChar w:fldCharType="begin">
          <w:ffData>
            <w:name w:val=""/>
            <w:enabled/>
            <w:calcOnExit w:val="0"/>
            <w:checkBox>
              <w:size w:val="20"/>
              <w:default w:val="1"/>
            </w:checkBox>
          </w:ffData>
        </w:fldChar>
      </w:r>
      <w:r w:rsidRPr="00B336F9">
        <w:rPr>
          <w:lang w:val="en-US"/>
        </w:rPr>
        <w:instrText xml:space="preserve"> FORMCHECKBOX </w:instrText>
      </w:r>
      <w:r w:rsidR="000F2E65">
        <w:fldChar w:fldCharType="separate"/>
      </w:r>
      <w:r>
        <w:fldChar w:fldCharType="end"/>
      </w:r>
      <w:r w:rsidRPr="00B336F9">
        <w:rPr>
          <w:lang w:val="en-US"/>
        </w:rPr>
        <w:t xml:space="preserve"> </w:t>
      </w:r>
      <w:r w:rsidR="009B1CD0">
        <w:rPr>
          <w:rFonts w:ascii="Arial" w:hAnsi="Arial" w:cs="Arial"/>
          <w:lang w:val="en-GB"/>
        </w:rPr>
        <w:t>CCTP n°</w:t>
      </w:r>
      <w:r>
        <w:rPr>
          <w:rFonts w:ascii="Arial" w:hAnsi="Arial" w:cs="Arial"/>
          <w:lang w:val="en-GB"/>
        </w:rPr>
        <w:t xml:space="preserve"> </w:t>
      </w:r>
      <w:r w:rsidRPr="00A9686A">
        <w:rPr>
          <w:rFonts w:ascii="Arial" w:hAnsi="Arial" w:cs="Arial"/>
          <w:lang w:val="en-GB"/>
        </w:rPr>
        <w:t>DRIHL IF-</w:t>
      </w:r>
      <w:r w:rsidR="00C04CD0">
        <w:rPr>
          <w:rFonts w:ascii="Arial" w:hAnsi="Arial" w:cs="Arial"/>
          <w:lang w:val="en-GB"/>
        </w:rPr>
        <w:t>DIAG</w:t>
      </w:r>
      <w:r w:rsidRPr="00A9686A">
        <w:rPr>
          <w:rFonts w:ascii="Arial" w:hAnsi="Arial" w:cs="Arial"/>
          <w:lang w:val="en-GB"/>
        </w:rPr>
        <w:t>-202</w:t>
      </w:r>
      <w:r w:rsidR="00C04CD0">
        <w:rPr>
          <w:rFonts w:ascii="Arial" w:hAnsi="Arial" w:cs="Arial"/>
          <w:lang w:val="en-GB"/>
        </w:rPr>
        <w:t>6</w:t>
      </w:r>
      <w:r w:rsidRPr="00A9686A">
        <w:rPr>
          <w:rFonts w:ascii="Arial" w:hAnsi="Arial" w:cs="Arial"/>
          <w:lang w:val="en-GB"/>
        </w:rPr>
        <w:t xml:space="preserve"> </w:t>
      </w:r>
      <w:r w:rsidR="009B1CD0">
        <w:rPr>
          <w:rFonts w:ascii="Arial" w:hAnsi="Arial" w:cs="Arial"/>
          <w:lang w:val="en-GB"/>
        </w:rPr>
        <w:t>………………………………………………………………….</w:t>
      </w:r>
    </w:p>
    <w:p w14:paraId="1644B01D" w14:textId="77777777" w:rsidR="009B1CD0" w:rsidRDefault="00A9686A"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0F2E65">
        <w:fldChar w:fldCharType="separate"/>
      </w:r>
      <w:r>
        <w:fldChar w:fldCharType="end"/>
      </w:r>
      <w:r w:rsidR="009B1CD0">
        <w:rPr>
          <w:rFonts w:ascii="Arial" w:hAnsi="Arial" w:cs="Arial"/>
        </w:rPr>
        <w:t xml:space="preserve"> Autres :</w:t>
      </w:r>
      <w:r>
        <w:rPr>
          <w:rFonts w:ascii="Arial" w:hAnsi="Arial" w:cs="Arial"/>
        </w:rPr>
        <w:t xml:space="preserve"> RC ; Détail estimatif des prix ; Annexes</w:t>
      </w:r>
      <w:r w:rsidR="009B1CD0">
        <w:rPr>
          <w:rFonts w:ascii="Arial" w:hAnsi="Arial" w:cs="Arial"/>
        </w:rPr>
        <w:t>………………………………………………</w:t>
      </w:r>
    </w:p>
    <w:p w14:paraId="64251376" w14:textId="77777777" w:rsidR="009B1CD0" w:rsidRDefault="009B1CD0" w:rsidP="00710FD6">
      <w:pPr>
        <w:tabs>
          <w:tab w:val="left" w:pos="851"/>
        </w:tabs>
        <w:jc w:val="both"/>
        <w:rPr>
          <w:rFonts w:ascii="Arial" w:hAnsi="Arial" w:cs="Arial"/>
        </w:rPr>
      </w:pPr>
    </w:p>
    <w:p w14:paraId="7D688847"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2E411A02" w14:textId="77777777" w:rsidR="009B1CD0" w:rsidRDefault="009B1CD0" w:rsidP="0083205E">
      <w:pPr>
        <w:tabs>
          <w:tab w:val="left" w:pos="851"/>
        </w:tabs>
        <w:jc w:val="both"/>
        <w:rPr>
          <w:rFonts w:ascii="Arial" w:hAnsi="Arial" w:cs="Arial"/>
        </w:rPr>
      </w:pPr>
    </w:p>
    <w:p w14:paraId="128F8F47"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F2E65">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28785463" w14:textId="77777777" w:rsidR="009B1CD0" w:rsidRDefault="009B1CD0" w:rsidP="0083205E">
      <w:pPr>
        <w:tabs>
          <w:tab w:val="left" w:pos="851"/>
        </w:tabs>
        <w:jc w:val="both"/>
        <w:rPr>
          <w:rFonts w:ascii="Arial" w:hAnsi="Arial" w:cs="Arial"/>
        </w:rPr>
      </w:pPr>
    </w:p>
    <w:p w14:paraId="2B4A1948"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F2E65">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54B8A54A"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AA9E252" w14:textId="77777777" w:rsidR="009B1CD0" w:rsidRDefault="009B1CD0" w:rsidP="009B45B9">
      <w:pPr>
        <w:tabs>
          <w:tab w:val="left" w:pos="851"/>
        </w:tabs>
        <w:jc w:val="both"/>
        <w:rPr>
          <w:rFonts w:ascii="Arial" w:hAnsi="Arial" w:cs="Arial"/>
        </w:rPr>
      </w:pPr>
    </w:p>
    <w:p w14:paraId="725C46D7" w14:textId="77777777" w:rsidR="009B1CD0" w:rsidRDefault="009B1CD0" w:rsidP="009B45B9">
      <w:pPr>
        <w:tabs>
          <w:tab w:val="left" w:pos="851"/>
        </w:tabs>
        <w:jc w:val="both"/>
        <w:rPr>
          <w:rFonts w:ascii="Arial" w:hAnsi="Arial" w:cs="Arial"/>
        </w:rPr>
      </w:pPr>
    </w:p>
    <w:p w14:paraId="5916AB40"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F2E65">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55B4ADE9"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F80A08F" w14:textId="77777777" w:rsidR="009B1CD0" w:rsidRDefault="009B1CD0" w:rsidP="009B45B9">
      <w:pPr>
        <w:tabs>
          <w:tab w:val="left" w:pos="851"/>
        </w:tabs>
        <w:jc w:val="both"/>
        <w:rPr>
          <w:rFonts w:ascii="Arial" w:hAnsi="Arial" w:cs="Arial"/>
        </w:rPr>
      </w:pPr>
    </w:p>
    <w:p w14:paraId="549C4A6A" w14:textId="77777777" w:rsidR="009B1CD0" w:rsidRDefault="009B1CD0" w:rsidP="009B45B9">
      <w:pPr>
        <w:tabs>
          <w:tab w:val="left" w:pos="851"/>
        </w:tabs>
        <w:jc w:val="both"/>
        <w:rPr>
          <w:rFonts w:ascii="Arial" w:hAnsi="Arial" w:cs="Arial"/>
        </w:rPr>
      </w:pPr>
    </w:p>
    <w:p w14:paraId="0ADFB4C1"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F2E65">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43260756"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24F44310" w14:textId="77777777" w:rsidR="009B1CD0" w:rsidRDefault="009B1CD0" w:rsidP="009B45B9">
      <w:pPr>
        <w:pStyle w:val="fcase1ertab"/>
        <w:tabs>
          <w:tab w:val="left" w:pos="851"/>
        </w:tabs>
        <w:ind w:left="0" w:firstLine="0"/>
        <w:rPr>
          <w:rFonts w:ascii="Arial" w:hAnsi="Arial" w:cs="Arial"/>
        </w:rPr>
      </w:pPr>
    </w:p>
    <w:p w14:paraId="49BD87F7" w14:textId="77777777" w:rsidR="009B1CD0" w:rsidRDefault="009B1CD0" w:rsidP="009B45B9">
      <w:pPr>
        <w:pStyle w:val="fcase1ertab"/>
        <w:tabs>
          <w:tab w:val="left" w:pos="851"/>
        </w:tabs>
        <w:ind w:left="0" w:firstLine="0"/>
        <w:rPr>
          <w:rFonts w:ascii="Arial" w:hAnsi="Arial" w:cs="Arial"/>
        </w:rPr>
      </w:pPr>
    </w:p>
    <w:p w14:paraId="0715EFB1"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6F990E6C"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0F2E65">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5DCB3D1E"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0F2E65">
        <w:fldChar w:fldCharType="separate"/>
      </w:r>
      <w:r>
        <w:fldChar w:fldCharType="end"/>
      </w:r>
      <w:r w:rsidR="009B1CD0">
        <w:t xml:space="preserve"> Taux de la TVA : </w:t>
      </w:r>
    </w:p>
    <w:p w14:paraId="58F499B7"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0F2E65">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3AB9D7F3" w14:textId="77777777" w:rsidR="009B1CD0" w:rsidRDefault="009B1CD0" w:rsidP="0075770E">
      <w:pPr>
        <w:tabs>
          <w:tab w:val="left" w:pos="426"/>
          <w:tab w:val="left" w:pos="851"/>
        </w:tabs>
        <w:spacing w:before="120"/>
        <w:ind w:left="2268"/>
        <w:rPr>
          <w:rFonts w:ascii="Arial" w:hAnsi="Arial" w:cs="Arial"/>
        </w:rPr>
      </w:pPr>
      <w:r>
        <w:t xml:space="preserve">Montant </w:t>
      </w:r>
      <w:r>
        <w:rPr>
          <w:rFonts w:ascii="Arial" w:hAnsi="Arial" w:cs="Arial"/>
        </w:rPr>
        <w:t xml:space="preserve">hors taxes arrêté en chiffres à : </w:t>
      </w:r>
      <w:r w:rsidR="0075770E">
        <w:rPr>
          <w:rFonts w:ascii="Arial" w:hAnsi="Arial" w:cs="Arial"/>
        </w:rPr>
        <w:tab/>
      </w:r>
      <w:r>
        <w:rPr>
          <w:rFonts w:ascii="Arial" w:hAnsi="Arial" w:cs="Arial"/>
        </w:rPr>
        <w:t>……………………………………………………………………………….</w:t>
      </w:r>
    </w:p>
    <w:p w14:paraId="069E5049" w14:textId="77777777" w:rsidR="009B1CD0" w:rsidRDefault="009B1CD0" w:rsidP="0075770E">
      <w:pPr>
        <w:pStyle w:val="fcase1ertab"/>
        <w:tabs>
          <w:tab w:val="left" w:pos="851"/>
        </w:tabs>
        <w:spacing w:before="120"/>
        <w:ind w:left="2268" w:firstLine="0"/>
        <w:jc w:val="left"/>
      </w:pPr>
      <w:r>
        <w:rPr>
          <w:rFonts w:ascii="Arial" w:hAnsi="Arial" w:cs="Arial"/>
        </w:rPr>
        <w:t>Montant hors taxes arrêté en lettres à : ………………………………………………………...................................</w:t>
      </w:r>
    </w:p>
    <w:p w14:paraId="027AAD2E"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F2E65">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37527B14" w14:textId="77777777" w:rsidR="009B1CD0" w:rsidRDefault="009B1CD0" w:rsidP="00B914D7">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72487F0A" w14:textId="77777777" w:rsidR="009B1CD0" w:rsidRDefault="009B1CD0" w:rsidP="00B914D7">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623E8C21"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1492C49A" w14:textId="77777777"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0F2E65">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14:paraId="5D8D1006" w14:textId="77777777" w:rsidR="009B1CD0" w:rsidRDefault="009B1CD0" w:rsidP="009B45B9">
      <w:pPr>
        <w:pStyle w:val="fcasegauche"/>
        <w:tabs>
          <w:tab w:val="left" w:pos="851"/>
        </w:tabs>
        <w:spacing w:after="0"/>
        <w:ind w:left="0" w:firstLine="0"/>
        <w:rPr>
          <w:rFonts w:ascii="Arial" w:hAnsi="Arial" w:cs="Arial"/>
        </w:rPr>
      </w:pPr>
    </w:p>
    <w:p w14:paraId="07ACAC58" w14:textId="77777777" w:rsidR="00A9686A" w:rsidRDefault="00A9686A" w:rsidP="009B45B9">
      <w:pPr>
        <w:pStyle w:val="fcasegauche"/>
        <w:tabs>
          <w:tab w:val="left" w:pos="851"/>
        </w:tabs>
        <w:spacing w:after="0"/>
        <w:ind w:left="0" w:firstLine="0"/>
        <w:rPr>
          <w:rFonts w:ascii="Arial" w:hAnsi="Arial" w:cs="Arial"/>
        </w:rPr>
      </w:pPr>
    </w:p>
    <w:p w14:paraId="065C709B"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2358AC79"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1BDD6059" w14:textId="77777777" w:rsidR="00036500" w:rsidRDefault="00036500" w:rsidP="009B45B9">
      <w:pPr>
        <w:tabs>
          <w:tab w:val="left" w:pos="851"/>
          <w:tab w:val="left" w:pos="6237"/>
        </w:tabs>
        <w:rPr>
          <w:rFonts w:ascii="Arial" w:hAnsi="Arial" w:cs="Arial"/>
          <w:i/>
          <w:iCs/>
          <w:sz w:val="18"/>
          <w:szCs w:val="18"/>
        </w:rPr>
      </w:pPr>
    </w:p>
    <w:p w14:paraId="16C5E743"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4145C045"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BEDE31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F2E65">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F2E65">
        <w:fldChar w:fldCharType="separate"/>
      </w:r>
      <w:r>
        <w:fldChar w:fldCharType="end"/>
      </w:r>
      <w:r>
        <w:rPr>
          <w:rFonts w:ascii="Arial" w:hAnsi="Arial" w:cs="Arial"/>
          <w:iCs/>
        </w:rPr>
        <w:t xml:space="preserve"> </w:t>
      </w:r>
      <w:r>
        <w:rPr>
          <w:rFonts w:ascii="Arial" w:hAnsi="Arial" w:cs="Arial"/>
        </w:rPr>
        <w:t>solidaire</w:t>
      </w:r>
    </w:p>
    <w:p w14:paraId="602EDDBF" w14:textId="77777777" w:rsidR="00B914D7" w:rsidRDefault="00B914D7" w:rsidP="006C4338">
      <w:pPr>
        <w:tabs>
          <w:tab w:val="left" w:pos="851"/>
        </w:tabs>
        <w:spacing w:before="120"/>
        <w:jc w:val="both"/>
        <w:rPr>
          <w:rFonts w:ascii="Arial" w:hAnsi="Arial" w:cs="Arial"/>
          <w:i/>
          <w:iCs/>
          <w:sz w:val="18"/>
          <w:szCs w:val="18"/>
        </w:rPr>
      </w:pPr>
    </w:p>
    <w:p w14:paraId="00FDDF27"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29BF4CDF"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6668AD3"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46E88836"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BE5080"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5D232E97"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0C4D069E"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AF4BDB6"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A1EB986"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C00B51"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7D7F00C2"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05F5D5C2" w14:textId="77777777">
        <w:trPr>
          <w:trHeight w:val="1021"/>
        </w:trPr>
        <w:tc>
          <w:tcPr>
            <w:tcW w:w="4503" w:type="dxa"/>
            <w:tcBorders>
              <w:top w:val="single" w:sz="4" w:space="0" w:color="000000"/>
              <w:left w:val="single" w:sz="4" w:space="0" w:color="000000"/>
            </w:tcBorders>
            <w:shd w:val="clear" w:color="auto" w:fill="CCFFFF"/>
          </w:tcPr>
          <w:p w14:paraId="0203A3D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0B1D4D5"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213EEC24" w14:textId="77777777" w:rsidR="009B1CD0" w:rsidRDefault="009B1CD0" w:rsidP="006F3DF9">
            <w:pPr>
              <w:tabs>
                <w:tab w:val="left" w:pos="851"/>
              </w:tabs>
              <w:snapToGrid w:val="0"/>
              <w:jc w:val="both"/>
              <w:rPr>
                <w:rFonts w:ascii="Arial" w:hAnsi="Arial" w:cs="Arial"/>
              </w:rPr>
            </w:pPr>
          </w:p>
        </w:tc>
      </w:tr>
      <w:tr w:rsidR="009B1CD0" w14:paraId="79596E87" w14:textId="77777777">
        <w:trPr>
          <w:trHeight w:val="1021"/>
        </w:trPr>
        <w:tc>
          <w:tcPr>
            <w:tcW w:w="4503" w:type="dxa"/>
            <w:tcBorders>
              <w:left w:val="single" w:sz="4" w:space="0" w:color="000000"/>
            </w:tcBorders>
            <w:shd w:val="clear" w:color="auto" w:fill="auto"/>
          </w:tcPr>
          <w:p w14:paraId="43161B3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421DE49E"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FD8559F" w14:textId="77777777" w:rsidR="009B1CD0" w:rsidRDefault="009B1CD0" w:rsidP="006F3DF9">
            <w:pPr>
              <w:tabs>
                <w:tab w:val="left" w:pos="851"/>
              </w:tabs>
              <w:snapToGrid w:val="0"/>
              <w:jc w:val="both"/>
              <w:rPr>
                <w:rFonts w:ascii="Arial" w:hAnsi="Arial" w:cs="Arial"/>
              </w:rPr>
            </w:pPr>
          </w:p>
        </w:tc>
      </w:tr>
      <w:tr w:rsidR="009B1CD0" w14:paraId="12B95226" w14:textId="77777777">
        <w:trPr>
          <w:trHeight w:val="1021"/>
        </w:trPr>
        <w:tc>
          <w:tcPr>
            <w:tcW w:w="4503" w:type="dxa"/>
            <w:tcBorders>
              <w:left w:val="single" w:sz="4" w:space="0" w:color="000000"/>
              <w:bottom w:val="single" w:sz="4" w:space="0" w:color="000000"/>
            </w:tcBorders>
            <w:shd w:val="clear" w:color="auto" w:fill="CCFFFF"/>
          </w:tcPr>
          <w:p w14:paraId="76F232F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449A2CB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9B2FDA3" w14:textId="77777777" w:rsidR="009B1CD0" w:rsidRDefault="009B1CD0" w:rsidP="006F3DF9">
            <w:pPr>
              <w:tabs>
                <w:tab w:val="left" w:pos="851"/>
              </w:tabs>
              <w:snapToGrid w:val="0"/>
              <w:jc w:val="both"/>
              <w:rPr>
                <w:rFonts w:ascii="Arial" w:hAnsi="Arial" w:cs="Arial"/>
              </w:rPr>
            </w:pPr>
          </w:p>
        </w:tc>
      </w:tr>
    </w:tbl>
    <w:p w14:paraId="6A913FEA" w14:textId="77777777" w:rsidR="009B1CD0" w:rsidRDefault="009B1CD0" w:rsidP="006C4338">
      <w:pPr>
        <w:tabs>
          <w:tab w:val="left" w:pos="851"/>
          <w:tab w:val="left" w:pos="6237"/>
        </w:tabs>
      </w:pPr>
    </w:p>
    <w:p w14:paraId="614DD21E" w14:textId="77777777" w:rsidR="009B1CD0" w:rsidRDefault="009B1CD0" w:rsidP="006C4338">
      <w:pPr>
        <w:pStyle w:val="fcasegauche"/>
        <w:tabs>
          <w:tab w:val="left" w:pos="851"/>
        </w:tabs>
        <w:spacing w:after="0"/>
        <w:ind w:left="0" w:firstLine="0"/>
        <w:rPr>
          <w:rFonts w:ascii="Arial" w:hAnsi="Arial" w:cs="Arial"/>
          <w:bCs/>
          <w:iCs/>
        </w:rPr>
      </w:pPr>
    </w:p>
    <w:p w14:paraId="0182A823"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0C78F506"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75CA466"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581BAB64"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388B04B7"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4840B97F"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76190EE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3A5CD476"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164F7D20"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27FE854"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0009EB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2D638F7"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F541BB6"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38B80925" w14:textId="77777777" w:rsidR="009B1CD0" w:rsidRDefault="009B1CD0" w:rsidP="00934503">
      <w:pPr>
        <w:tabs>
          <w:tab w:val="left" w:pos="426"/>
          <w:tab w:val="left" w:pos="851"/>
        </w:tabs>
        <w:rPr>
          <w:rFonts w:ascii="Arial" w:hAnsi="Arial" w:cs="Arial"/>
          <w:b/>
        </w:rPr>
      </w:pPr>
    </w:p>
    <w:p w14:paraId="0743A185"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0F2E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0F2E65">
        <w:fldChar w:fldCharType="separate"/>
      </w:r>
      <w:r w:rsidR="007D7A65">
        <w:fldChar w:fldCharType="end"/>
      </w:r>
      <w:r>
        <w:tab/>
      </w:r>
      <w:r w:rsidR="009D661E">
        <w:t>Oui</w:t>
      </w:r>
    </w:p>
    <w:p w14:paraId="48980CF6"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C360233" w14:textId="77777777" w:rsidR="009B1CD0" w:rsidRDefault="009B1CD0" w:rsidP="009B45B9">
      <w:pPr>
        <w:tabs>
          <w:tab w:val="left" w:pos="426"/>
          <w:tab w:val="left" w:pos="851"/>
        </w:tabs>
        <w:jc w:val="both"/>
        <w:rPr>
          <w:rFonts w:ascii="Arial" w:hAnsi="Arial" w:cs="Arial"/>
          <w:b/>
        </w:rPr>
      </w:pPr>
    </w:p>
    <w:p w14:paraId="0EFF2749" w14:textId="77777777" w:rsidR="009B1CD0" w:rsidRDefault="009B1CD0" w:rsidP="009B45B9">
      <w:pPr>
        <w:tabs>
          <w:tab w:val="left" w:pos="426"/>
          <w:tab w:val="left" w:pos="851"/>
        </w:tabs>
        <w:jc w:val="both"/>
        <w:rPr>
          <w:rFonts w:ascii="Arial" w:hAnsi="Arial" w:cs="Arial"/>
          <w:b/>
        </w:rPr>
      </w:pPr>
    </w:p>
    <w:p w14:paraId="6D92DD4E"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3640E59C" w14:textId="77777777" w:rsidR="009B1CD0" w:rsidRDefault="009B1CD0" w:rsidP="009B45B9">
      <w:pPr>
        <w:tabs>
          <w:tab w:val="left" w:pos="576"/>
          <w:tab w:val="left" w:pos="851"/>
        </w:tabs>
        <w:jc w:val="both"/>
        <w:rPr>
          <w:rFonts w:ascii="Arial" w:hAnsi="Arial" w:cs="Arial"/>
        </w:rPr>
      </w:pPr>
    </w:p>
    <w:p w14:paraId="72B55747"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A9686A">
        <w:rPr>
          <w:rFonts w:ascii="Arial" w:hAnsi="Arial" w:cs="Arial"/>
        </w:rPr>
        <w:t>12</w:t>
      </w:r>
      <w:r>
        <w:rPr>
          <w:rFonts w:ascii="Arial" w:hAnsi="Arial" w:cs="Arial"/>
        </w:rPr>
        <w:t>................mois ou ………………… jours à compter de :</w:t>
      </w:r>
    </w:p>
    <w:p w14:paraId="31E2352E" w14:textId="77777777" w:rsidR="009B1CD0" w:rsidRDefault="009B1CD0" w:rsidP="009B45B9">
      <w:pPr>
        <w:tabs>
          <w:tab w:val="left" w:pos="851"/>
        </w:tabs>
      </w:pPr>
      <w:r>
        <w:rPr>
          <w:rFonts w:ascii="Arial" w:hAnsi="Arial" w:cs="Arial"/>
          <w:i/>
          <w:sz w:val="18"/>
          <w:szCs w:val="18"/>
        </w:rPr>
        <w:t>(Cocher la case correspondante.)</w:t>
      </w:r>
    </w:p>
    <w:p w14:paraId="4E1EFF40" w14:textId="77777777" w:rsidR="009B1CD0" w:rsidRDefault="00844DAA" w:rsidP="009B45B9">
      <w:pPr>
        <w:tabs>
          <w:tab w:val="left" w:pos="851"/>
        </w:tabs>
        <w:spacing w:before="120"/>
        <w:ind w:left="567"/>
        <w:jc w:val="both"/>
      </w:pPr>
      <w:r>
        <w:tab/>
      </w:r>
      <w:r w:rsidR="00A9686A">
        <w:fldChar w:fldCharType="begin">
          <w:ffData>
            <w:name w:val=""/>
            <w:enabled/>
            <w:calcOnExit w:val="0"/>
            <w:checkBox>
              <w:size w:val="20"/>
              <w:default w:val="1"/>
            </w:checkBox>
          </w:ffData>
        </w:fldChar>
      </w:r>
      <w:r w:rsidR="00A9686A">
        <w:instrText xml:space="preserve"> FORMCHECKBOX </w:instrText>
      </w:r>
      <w:r w:rsidR="000F2E65">
        <w:fldChar w:fldCharType="separate"/>
      </w:r>
      <w:r w:rsidR="00A9686A">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1633166A"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0F2E65">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40EFA405"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0F2E65">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4474208B" w14:textId="77777777" w:rsidR="009B1CD0" w:rsidRDefault="009B1CD0" w:rsidP="009B45B9">
      <w:pPr>
        <w:tabs>
          <w:tab w:val="left" w:pos="426"/>
          <w:tab w:val="left" w:pos="851"/>
        </w:tabs>
        <w:jc w:val="both"/>
        <w:rPr>
          <w:rFonts w:ascii="Arial" w:hAnsi="Arial" w:cs="Arial"/>
          <w:b/>
        </w:rPr>
      </w:pPr>
    </w:p>
    <w:p w14:paraId="36114E56"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0F2E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0F2E65">
        <w:fldChar w:fldCharType="separate"/>
      </w:r>
      <w:r w:rsidR="007D7A65">
        <w:fldChar w:fldCharType="end"/>
      </w:r>
      <w:r>
        <w:tab/>
      </w:r>
      <w:r w:rsidR="009D661E">
        <w:t>Oui</w:t>
      </w:r>
    </w:p>
    <w:p w14:paraId="50F70AEA"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306A8C66" w14:textId="77777777" w:rsidR="009B1CD0" w:rsidRDefault="009B1CD0" w:rsidP="009B45B9">
      <w:pPr>
        <w:tabs>
          <w:tab w:val="left" w:pos="426"/>
          <w:tab w:val="left" w:pos="851"/>
        </w:tabs>
        <w:jc w:val="both"/>
        <w:rPr>
          <w:rFonts w:ascii="Arial" w:hAnsi="Arial" w:cs="Arial"/>
        </w:rPr>
      </w:pPr>
    </w:p>
    <w:p w14:paraId="0298F349"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40B9DCE9"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r w:rsidR="00A9686A">
        <w:rPr>
          <w:rFonts w:ascii="Arial" w:hAnsi="Arial" w:cs="Arial"/>
        </w:rPr>
        <w:t>3</w:t>
      </w:r>
      <w:r>
        <w:rPr>
          <w:rFonts w:ascii="Arial" w:hAnsi="Arial" w:cs="Arial"/>
        </w:rPr>
        <w:t>…….............</w:t>
      </w:r>
    </w:p>
    <w:p w14:paraId="355CA2A0" w14:textId="77777777" w:rsidR="009B1CD0" w:rsidRPr="00B336F9"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r w:rsidR="00A9686A">
        <w:rPr>
          <w:rFonts w:ascii="Arial" w:hAnsi="Arial" w:cs="Arial"/>
        </w:rPr>
        <w:t>12 mois</w:t>
      </w:r>
      <w:r>
        <w:rPr>
          <w:rFonts w:ascii="Arial" w:hAnsi="Arial" w:cs="Arial"/>
        </w:rPr>
        <w:t>……</w:t>
      </w:r>
      <w:proofErr w:type="gramStart"/>
      <w:r>
        <w:rPr>
          <w:rFonts w:ascii="Arial" w:hAnsi="Arial" w:cs="Arial"/>
        </w:rPr>
        <w:t>…….</w:t>
      </w:r>
      <w:proofErr w:type="gramEnd"/>
      <w:r>
        <w:rPr>
          <w:rFonts w:ascii="Arial" w:hAnsi="Arial" w:cs="Arial"/>
        </w:rPr>
        <w:t>.</w:t>
      </w:r>
    </w:p>
    <w:p w14:paraId="3DD7A5A6" w14:textId="77777777" w:rsidR="00A9686A" w:rsidRDefault="00A9686A" w:rsidP="00B336F9">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D5C94F1" w14:textId="77777777">
        <w:tc>
          <w:tcPr>
            <w:tcW w:w="10419" w:type="dxa"/>
            <w:shd w:val="clear" w:color="auto" w:fill="66CCFF"/>
          </w:tcPr>
          <w:p w14:paraId="14FA9CC3"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13CAD2EC" w14:textId="77777777" w:rsidR="009B1CD0" w:rsidRDefault="009B1CD0" w:rsidP="006C4338">
      <w:pPr>
        <w:tabs>
          <w:tab w:val="left" w:pos="851"/>
        </w:tabs>
        <w:jc w:val="both"/>
      </w:pPr>
    </w:p>
    <w:p w14:paraId="670A5477"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25743EE" w14:textId="77777777" w:rsidR="005824AE" w:rsidRDefault="005824AE" w:rsidP="006C4338">
      <w:pPr>
        <w:tabs>
          <w:tab w:val="left" w:pos="851"/>
        </w:tabs>
        <w:jc w:val="both"/>
      </w:pPr>
    </w:p>
    <w:p w14:paraId="38D5CE1D"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D510167"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2AED37C9"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7AFC893"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DAE887F"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BB7227D"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B2F1A6"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3FED043"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981E29F"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36DFEE57"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7C74DC1" w14:textId="77777777" w:rsidR="00332B12" w:rsidRDefault="00332B12" w:rsidP="00B054DA">
            <w:pPr>
              <w:tabs>
                <w:tab w:val="left" w:pos="851"/>
              </w:tabs>
              <w:snapToGrid w:val="0"/>
              <w:jc w:val="both"/>
              <w:rPr>
                <w:rFonts w:ascii="Arial" w:hAnsi="Arial" w:cs="Arial"/>
                <w:b/>
                <w:bCs/>
              </w:rPr>
            </w:pPr>
          </w:p>
        </w:tc>
      </w:tr>
    </w:tbl>
    <w:p w14:paraId="21886A71"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9682B33" w14:textId="77777777" w:rsidR="00A9686A" w:rsidRDefault="00A9686A" w:rsidP="00332B12">
      <w:pPr>
        <w:pStyle w:val="fcase1ertab"/>
        <w:tabs>
          <w:tab w:val="left" w:pos="851"/>
        </w:tabs>
        <w:ind w:left="0" w:firstLine="0"/>
        <w:rPr>
          <w:rFonts w:ascii="Arial" w:hAnsi="Arial" w:cs="Arial"/>
          <w:b/>
          <w:sz w:val="22"/>
          <w:szCs w:val="22"/>
        </w:rPr>
      </w:pPr>
    </w:p>
    <w:p w14:paraId="7C4DF534"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55C4B623" w14:textId="77777777" w:rsidR="00332B12" w:rsidRDefault="00332B12" w:rsidP="006C4338">
      <w:pPr>
        <w:tabs>
          <w:tab w:val="left" w:pos="851"/>
        </w:tabs>
        <w:jc w:val="both"/>
      </w:pPr>
    </w:p>
    <w:p w14:paraId="768C4C6E"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7F5D117E"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30750097" w14:textId="77777777" w:rsidR="009B1CD0" w:rsidRDefault="009B1CD0" w:rsidP="005846FB">
      <w:pPr>
        <w:tabs>
          <w:tab w:val="left" w:pos="851"/>
        </w:tabs>
        <w:rPr>
          <w:rFonts w:ascii="Arial" w:hAnsi="Arial" w:cs="Arial"/>
        </w:rPr>
      </w:pPr>
    </w:p>
    <w:p w14:paraId="13A47767" w14:textId="77777777" w:rsidR="00036500" w:rsidRDefault="00036500" w:rsidP="005846FB">
      <w:pPr>
        <w:tabs>
          <w:tab w:val="left" w:pos="851"/>
        </w:tabs>
        <w:rPr>
          <w:rFonts w:ascii="Arial" w:hAnsi="Arial" w:cs="Arial"/>
        </w:rPr>
      </w:pPr>
    </w:p>
    <w:p w14:paraId="27855607"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41421971" w14:textId="77777777" w:rsidR="00036500" w:rsidRDefault="00036500" w:rsidP="00E47798">
      <w:pPr>
        <w:pStyle w:val="fcase1ertab"/>
        <w:tabs>
          <w:tab w:val="left" w:pos="851"/>
        </w:tabs>
        <w:rPr>
          <w:rFonts w:ascii="Arial" w:hAnsi="Arial" w:cs="Arial"/>
        </w:rPr>
      </w:pPr>
      <w:r>
        <w:rPr>
          <w:rFonts w:ascii="Arial" w:hAnsi="Arial" w:cs="Arial"/>
          <w:i/>
          <w:iCs/>
          <w:sz w:val="18"/>
          <w:szCs w:val="18"/>
        </w:rPr>
        <w:lastRenderedPageBreak/>
        <w:t>(Cocher la case correspondante.)</w:t>
      </w:r>
    </w:p>
    <w:p w14:paraId="1FD6E828"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F2E65">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F2E65">
        <w:fldChar w:fldCharType="separate"/>
      </w:r>
      <w:r>
        <w:fldChar w:fldCharType="end"/>
      </w:r>
      <w:r>
        <w:rPr>
          <w:rFonts w:ascii="Arial" w:hAnsi="Arial" w:cs="Arial"/>
          <w:iCs/>
        </w:rPr>
        <w:t xml:space="preserve"> </w:t>
      </w:r>
      <w:r>
        <w:rPr>
          <w:rFonts w:ascii="Arial" w:hAnsi="Arial" w:cs="Arial"/>
        </w:rPr>
        <w:t>solidaire</w:t>
      </w:r>
    </w:p>
    <w:p w14:paraId="129513C9" w14:textId="77777777" w:rsidR="009B1CD0" w:rsidRDefault="009B1CD0" w:rsidP="0083205E">
      <w:pPr>
        <w:tabs>
          <w:tab w:val="left" w:pos="851"/>
        </w:tabs>
        <w:rPr>
          <w:rFonts w:ascii="Arial" w:hAnsi="Arial" w:cs="Arial"/>
        </w:rPr>
      </w:pPr>
    </w:p>
    <w:p w14:paraId="7C24C3E8" w14:textId="77777777" w:rsidR="001C733C" w:rsidRDefault="001C733C" w:rsidP="00CD46CC">
      <w:pPr>
        <w:tabs>
          <w:tab w:val="left" w:pos="851"/>
        </w:tabs>
        <w:rPr>
          <w:rFonts w:ascii="Arial" w:hAnsi="Arial" w:cs="Arial"/>
        </w:rPr>
      </w:pPr>
    </w:p>
    <w:p w14:paraId="297C9CD5"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0F2E65">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C997378"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15EF7F24"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1FED3291"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F2E65">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69B997C6"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1000827D" w14:textId="77777777" w:rsidR="002904AF" w:rsidRDefault="002904AF" w:rsidP="001C733C">
      <w:pPr>
        <w:tabs>
          <w:tab w:val="left" w:pos="851"/>
        </w:tabs>
        <w:rPr>
          <w:rFonts w:ascii="Arial" w:hAnsi="Arial" w:cs="Arial"/>
        </w:rPr>
      </w:pPr>
    </w:p>
    <w:p w14:paraId="7E9ABD0A"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F2E65">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11531B5A"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3C4D02C5" w14:textId="77777777" w:rsidR="002904AF" w:rsidRDefault="002904AF" w:rsidP="002904AF">
      <w:pPr>
        <w:tabs>
          <w:tab w:val="left" w:pos="851"/>
        </w:tabs>
        <w:rPr>
          <w:rFonts w:ascii="Arial" w:hAnsi="Arial" w:cs="Arial"/>
          <w:iCs/>
        </w:rPr>
      </w:pPr>
    </w:p>
    <w:p w14:paraId="71700672"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F2E65">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71B43D2B"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2A9BA145" w14:textId="77777777" w:rsidR="002904AF" w:rsidRDefault="002904AF" w:rsidP="002904AF">
      <w:pPr>
        <w:tabs>
          <w:tab w:val="left" w:pos="851"/>
        </w:tabs>
        <w:ind w:left="1134" w:hanging="850"/>
        <w:rPr>
          <w:rFonts w:ascii="Arial" w:hAnsi="Arial" w:cs="Arial"/>
          <w:i/>
          <w:sz w:val="18"/>
          <w:szCs w:val="18"/>
        </w:rPr>
      </w:pPr>
    </w:p>
    <w:p w14:paraId="2F869747" w14:textId="77777777" w:rsidR="001C733C" w:rsidRDefault="001C733C" w:rsidP="001C733C">
      <w:pPr>
        <w:tabs>
          <w:tab w:val="left" w:pos="851"/>
        </w:tabs>
        <w:rPr>
          <w:rFonts w:ascii="Arial" w:hAnsi="Arial" w:cs="Arial"/>
          <w:i/>
          <w:sz w:val="18"/>
          <w:szCs w:val="18"/>
        </w:rPr>
      </w:pPr>
    </w:p>
    <w:p w14:paraId="59665602"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F2E65">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45FE750D"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4DDD43E5" w14:textId="77777777" w:rsidR="00036500" w:rsidRDefault="00036500" w:rsidP="005846FB">
      <w:pPr>
        <w:tabs>
          <w:tab w:val="left" w:pos="851"/>
        </w:tabs>
        <w:rPr>
          <w:rFonts w:ascii="Arial" w:hAnsi="Arial" w:cs="Arial"/>
        </w:rPr>
      </w:pPr>
    </w:p>
    <w:p w14:paraId="3C828FAB"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F2E65">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77CE670A" w14:textId="77777777" w:rsidR="00AE7831" w:rsidRDefault="00AE7831" w:rsidP="009B45B9">
      <w:pPr>
        <w:tabs>
          <w:tab w:val="left" w:pos="851"/>
        </w:tabs>
        <w:ind w:left="1701" w:hanging="850"/>
        <w:jc w:val="both"/>
      </w:pPr>
    </w:p>
    <w:p w14:paraId="4453D541"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F2E65">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5F290ABC" w14:textId="77777777" w:rsidR="00036500" w:rsidRDefault="00036500" w:rsidP="006C4338">
      <w:pPr>
        <w:tabs>
          <w:tab w:val="left" w:pos="851"/>
        </w:tabs>
        <w:rPr>
          <w:rFonts w:ascii="Arial" w:hAnsi="Arial" w:cs="Arial"/>
          <w:iCs/>
        </w:rPr>
      </w:pPr>
    </w:p>
    <w:p w14:paraId="448DAC42"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F2E65">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0A163147"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06D2758" w14:textId="77777777" w:rsidR="009B1CD0" w:rsidRDefault="009B1CD0" w:rsidP="006C4338">
      <w:pPr>
        <w:tabs>
          <w:tab w:val="left" w:pos="851"/>
        </w:tabs>
        <w:rPr>
          <w:rFonts w:ascii="Arial" w:hAnsi="Arial" w:cs="Arial"/>
        </w:rPr>
      </w:pPr>
    </w:p>
    <w:p w14:paraId="468B1770" w14:textId="77777777" w:rsidR="00B914D7" w:rsidRDefault="00B914D7"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7E1F6950"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10EED9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4BCB144"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5E92C29"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4FEC0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AE4F5AF" w14:textId="77777777" w:rsidTr="00B054DA">
        <w:trPr>
          <w:trHeight w:val="1021"/>
        </w:trPr>
        <w:tc>
          <w:tcPr>
            <w:tcW w:w="4644" w:type="dxa"/>
            <w:tcBorders>
              <w:top w:val="single" w:sz="4" w:space="0" w:color="000000"/>
              <w:left w:val="single" w:sz="4" w:space="0" w:color="000000"/>
            </w:tcBorders>
            <w:shd w:val="clear" w:color="auto" w:fill="CCFFFF"/>
          </w:tcPr>
          <w:p w14:paraId="161824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372C5959"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B6C7583" w14:textId="77777777" w:rsidR="00332B12" w:rsidRDefault="00332B12" w:rsidP="00B054DA">
            <w:pPr>
              <w:tabs>
                <w:tab w:val="left" w:pos="851"/>
              </w:tabs>
              <w:snapToGrid w:val="0"/>
              <w:jc w:val="both"/>
              <w:rPr>
                <w:rFonts w:ascii="Arial" w:hAnsi="Arial" w:cs="Arial"/>
                <w:b/>
                <w:bCs/>
              </w:rPr>
            </w:pPr>
          </w:p>
        </w:tc>
      </w:tr>
      <w:tr w:rsidR="00332B12" w14:paraId="270AEF4B" w14:textId="77777777" w:rsidTr="00B054DA">
        <w:trPr>
          <w:trHeight w:val="1021"/>
        </w:trPr>
        <w:tc>
          <w:tcPr>
            <w:tcW w:w="4644" w:type="dxa"/>
            <w:tcBorders>
              <w:left w:val="single" w:sz="4" w:space="0" w:color="000000"/>
            </w:tcBorders>
            <w:shd w:val="clear" w:color="auto" w:fill="auto"/>
          </w:tcPr>
          <w:p w14:paraId="4CB2254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94CBB1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FB1E780" w14:textId="77777777" w:rsidR="00332B12" w:rsidRDefault="00332B12" w:rsidP="00B054DA">
            <w:pPr>
              <w:tabs>
                <w:tab w:val="left" w:pos="851"/>
              </w:tabs>
              <w:snapToGrid w:val="0"/>
              <w:jc w:val="both"/>
              <w:rPr>
                <w:rFonts w:ascii="Arial" w:hAnsi="Arial" w:cs="Arial"/>
                <w:b/>
                <w:bCs/>
              </w:rPr>
            </w:pPr>
          </w:p>
        </w:tc>
      </w:tr>
      <w:tr w:rsidR="00332B12" w14:paraId="409F8BCD" w14:textId="77777777" w:rsidTr="00B054DA">
        <w:trPr>
          <w:trHeight w:val="1021"/>
        </w:trPr>
        <w:tc>
          <w:tcPr>
            <w:tcW w:w="4644" w:type="dxa"/>
            <w:tcBorders>
              <w:left w:val="single" w:sz="4" w:space="0" w:color="000000"/>
            </w:tcBorders>
            <w:shd w:val="clear" w:color="auto" w:fill="CCFFFF"/>
          </w:tcPr>
          <w:p w14:paraId="698AE942"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123811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A1C095A" w14:textId="77777777" w:rsidR="00332B12" w:rsidRDefault="00332B12" w:rsidP="00B054DA">
            <w:pPr>
              <w:tabs>
                <w:tab w:val="left" w:pos="851"/>
              </w:tabs>
              <w:snapToGrid w:val="0"/>
              <w:jc w:val="both"/>
              <w:rPr>
                <w:rFonts w:ascii="Arial" w:hAnsi="Arial" w:cs="Arial"/>
                <w:b/>
                <w:bCs/>
              </w:rPr>
            </w:pPr>
          </w:p>
        </w:tc>
      </w:tr>
      <w:tr w:rsidR="00332B12" w14:paraId="37E5BD0F" w14:textId="77777777" w:rsidTr="00B054DA">
        <w:trPr>
          <w:trHeight w:val="1021"/>
        </w:trPr>
        <w:tc>
          <w:tcPr>
            <w:tcW w:w="4644" w:type="dxa"/>
            <w:tcBorders>
              <w:left w:val="single" w:sz="4" w:space="0" w:color="000000"/>
            </w:tcBorders>
            <w:shd w:val="clear" w:color="auto" w:fill="auto"/>
          </w:tcPr>
          <w:p w14:paraId="43C3039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B6DF36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41F82B2" w14:textId="77777777" w:rsidR="00332B12" w:rsidRDefault="00332B12" w:rsidP="00B054DA">
            <w:pPr>
              <w:tabs>
                <w:tab w:val="left" w:pos="851"/>
              </w:tabs>
              <w:snapToGrid w:val="0"/>
              <w:jc w:val="both"/>
              <w:rPr>
                <w:rFonts w:ascii="Arial" w:hAnsi="Arial" w:cs="Arial"/>
                <w:b/>
                <w:bCs/>
              </w:rPr>
            </w:pPr>
          </w:p>
        </w:tc>
      </w:tr>
      <w:tr w:rsidR="00332B12" w14:paraId="6B13AC0A" w14:textId="77777777" w:rsidTr="00B054DA">
        <w:trPr>
          <w:trHeight w:val="1021"/>
        </w:trPr>
        <w:tc>
          <w:tcPr>
            <w:tcW w:w="4644" w:type="dxa"/>
            <w:tcBorders>
              <w:left w:val="single" w:sz="4" w:space="0" w:color="000000"/>
              <w:bottom w:val="single" w:sz="4" w:space="0" w:color="000000"/>
            </w:tcBorders>
            <w:shd w:val="clear" w:color="auto" w:fill="CCFFFF"/>
          </w:tcPr>
          <w:p w14:paraId="0392AC7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CEFE83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0AAB5CCC" w14:textId="77777777" w:rsidR="00332B12" w:rsidRDefault="00332B12" w:rsidP="00B054DA">
            <w:pPr>
              <w:tabs>
                <w:tab w:val="left" w:pos="851"/>
              </w:tabs>
              <w:snapToGrid w:val="0"/>
              <w:jc w:val="both"/>
              <w:rPr>
                <w:rFonts w:ascii="Arial" w:hAnsi="Arial" w:cs="Arial"/>
                <w:b/>
                <w:bCs/>
              </w:rPr>
            </w:pPr>
          </w:p>
        </w:tc>
      </w:tr>
    </w:tbl>
    <w:p w14:paraId="6CBBE2BB"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7EF61DBC" w14:textId="77777777" w:rsidR="009B1CD0" w:rsidRDefault="009B1CD0" w:rsidP="006C4338">
      <w:pPr>
        <w:tabs>
          <w:tab w:val="left" w:pos="851"/>
        </w:tabs>
        <w:rPr>
          <w:rFonts w:ascii="Arial" w:hAnsi="Arial" w:cs="Arial"/>
        </w:rPr>
      </w:pPr>
    </w:p>
    <w:p w14:paraId="42DFB49A" w14:textId="77777777" w:rsidR="00B914D7" w:rsidRDefault="00B914D7">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98A6E8F" w14:textId="77777777">
        <w:tc>
          <w:tcPr>
            <w:tcW w:w="10277" w:type="dxa"/>
            <w:shd w:val="clear" w:color="auto" w:fill="66CCFF"/>
          </w:tcPr>
          <w:p w14:paraId="1B2042CD" w14:textId="77777777" w:rsidR="00A9686A" w:rsidRDefault="008B2A38" w:rsidP="006B5057">
            <w:pPr>
              <w:rPr>
                <w:rFonts w:ascii="Arial" w:hAnsi="Arial" w:cs="Arial"/>
              </w:rPr>
            </w:pPr>
            <w:r>
              <w:rPr>
                <w:rFonts w:ascii="Arial" w:hAnsi="Arial" w:cs="Arial"/>
              </w:rPr>
              <w:lastRenderedPageBreak/>
              <w:br w:type="page"/>
            </w:r>
          </w:p>
          <w:p w14:paraId="3FAF778F" w14:textId="77777777" w:rsidR="009B1CD0" w:rsidRDefault="009B1CD0" w:rsidP="006B5057">
            <w:r>
              <w:rPr>
                <w:sz w:val="22"/>
                <w:szCs w:val="22"/>
              </w:rPr>
              <w:t xml:space="preserve">D - Identification </w:t>
            </w:r>
            <w:r w:rsidR="001C40C0">
              <w:rPr>
                <w:sz w:val="22"/>
                <w:szCs w:val="22"/>
              </w:rPr>
              <w:t>et signature de l’acheteur</w:t>
            </w:r>
            <w:r>
              <w:rPr>
                <w:sz w:val="22"/>
                <w:szCs w:val="22"/>
              </w:rPr>
              <w:t>.</w:t>
            </w:r>
          </w:p>
        </w:tc>
      </w:tr>
    </w:tbl>
    <w:p w14:paraId="5EC033F9" w14:textId="77777777" w:rsidR="009B1CD0" w:rsidRDefault="009B1CD0" w:rsidP="006C4338">
      <w:pPr>
        <w:tabs>
          <w:tab w:val="left" w:pos="851"/>
        </w:tabs>
      </w:pPr>
    </w:p>
    <w:p w14:paraId="0E96B100" w14:textId="77777777" w:rsidR="009B1CD0" w:rsidRDefault="009B1CD0" w:rsidP="006C4338">
      <w:pPr>
        <w:tabs>
          <w:tab w:val="left" w:pos="851"/>
        </w:tabs>
      </w:pPr>
    </w:p>
    <w:p w14:paraId="461102CC"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15A535FC"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7E14D145" w14:textId="77777777" w:rsidR="009B1CD0" w:rsidRDefault="009B1CD0" w:rsidP="009B45B9">
      <w:pPr>
        <w:pStyle w:val="Titre1"/>
        <w:tabs>
          <w:tab w:val="left" w:pos="851"/>
        </w:tabs>
        <w:ind w:left="0"/>
        <w:jc w:val="both"/>
        <w:rPr>
          <w:rFonts w:ascii="Arial" w:hAnsi="Arial" w:cs="Arial"/>
        </w:rPr>
      </w:pPr>
    </w:p>
    <w:p w14:paraId="7FAD4444" w14:textId="77777777" w:rsidR="009B1CD0" w:rsidRDefault="009B1CD0" w:rsidP="006C4338">
      <w:pPr>
        <w:pStyle w:val="En-tte"/>
        <w:tabs>
          <w:tab w:val="clear" w:pos="4536"/>
          <w:tab w:val="clear" w:pos="9072"/>
          <w:tab w:val="left" w:pos="851"/>
        </w:tabs>
        <w:jc w:val="both"/>
        <w:rPr>
          <w:rFonts w:ascii="Arial" w:hAnsi="Arial" w:cs="Arial"/>
        </w:rPr>
      </w:pPr>
    </w:p>
    <w:p w14:paraId="3520DCD0" w14:textId="77777777" w:rsidR="009B1CD0" w:rsidRDefault="009B1CD0" w:rsidP="006F3DF9">
      <w:pPr>
        <w:pStyle w:val="En-tte"/>
        <w:tabs>
          <w:tab w:val="clear" w:pos="4536"/>
          <w:tab w:val="clear" w:pos="9072"/>
          <w:tab w:val="left" w:pos="851"/>
        </w:tabs>
        <w:jc w:val="both"/>
        <w:rPr>
          <w:rFonts w:ascii="Arial" w:hAnsi="Arial" w:cs="Arial"/>
        </w:rPr>
      </w:pPr>
    </w:p>
    <w:p w14:paraId="48C3F7FF" w14:textId="77777777" w:rsidR="009B1CD0" w:rsidRDefault="009B1CD0" w:rsidP="005846FB">
      <w:pPr>
        <w:pStyle w:val="En-tte"/>
        <w:tabs>
          <w:tab w:val="clear" w:pos="4536"/>
          <w:tab w:val="clear" w:pos="9072"/>
          <w:tab w:val="left" w:pos="851"/>
        </w:tabs>
        <w:jc w:val="both"/>
        <w:rPr>
          <w:rFonts w:ascii="Arial" w:hAnsi="Arial" w:cs="Arial"/>
        </w:rPr>
      </w:pPr>
    </w:p>
    <w:p w14:paraId="210DC2B6" w14:textId="77777777" w:rsidR="009B1CD0" w:rsidRDefault="009B1CD0" w:rsidP="005846FB">
      <w:pPr>
        <w:pStyle w:val="En-tte"/>
        <w:tabs>
          <w:tab w:val="clear" w:pos="4536"/>
          <w:tab w:val="clear" w:pos="9072"/>
          <w:tab w:val="left" w:pos="851"/>
        </w:tabs>
        <w:jc w:val="both"/>
        <w:rPr>
          <w:rFonts w:ascii="Arial" w:hAnsi="Arial" w:cs="Arial"/>
        </w:rPr>
      </w:pPr>
    </w:p>
    <w:p w14:paraId="27F38820" w14:textId="77777777" w:rsidR="009B1CD0" w:rsidRDefault="009B1CD0" w:rsidP="005846FB">
      <w:pPr>
        <w:pStyle w:val="En-tte"/>
        <w:tabs>
          <w:tab w:val="clear" w:pos="4536"/>
          <w:tab w:val="clear" w:pos="9072"/>
          <w:tab w:val="left" w:pos="851"/>
        </w:tabs>
        <w:jc w:val="both"/>
        <w:rPr>
          <w:rFonts w:ascii="Arial" w:hAnsi="Arial" w:cs="Arial"/>
        </w:rPr>
      </w:pPr>
    </w:p>
    <w:p w14:paraId="44B9FC75"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2E16DD43"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3E331521" w14:textId="77777777" w:rsidR="009B1CD0" w:rsidRDefault="009B1CD0" w:rsidP="0083205E">
      <w:pPr>
        <w:tabs>
          <w:tab w:val="left" w:pos="851"/>
        </w:tabs>
        <w:jc w:val="both"/>
        <w:rPr>
          <w:rFonts w:ascii="Arial" w:hAnsi="Arial" w:cs="Arial"/>
        </w:rPr>
      </w:pPr>
    </w:p>
    <w:p w14:paraId="48BE58E5" w14:textId="77777777" w:rsidR="009B1CD0" w:rsidRDefault="009B1CD0" w:rsidP="0083205E">
      <w:pPr>
        <w:tabs>
          <w:tab w:val="left" w:pos="851"/>
        </w:tabs>
        <w:jc w:val="both"/>
        <w:rPr>
          <w:rFonts w:ascii="Arial" w:hAnsi="Arial" w:cs="Arial"/>
        </w:rPr>
      </w:pPr>
    </w:p>
    <w:p w14:paraId="49653517" w14:textId="77777777" w:rsidR="009B1CD0" w:rsidRDefault="009B1CD0" w:rsidP="00934503">
      <w:pPr>
        <w:tabs>
          <w:tab w:val="left" w:pos="851"/>
        </w:tabs>
        <w:jc w:val="both"/>
        <w:rPr>
          <w:rFonts w:ascii="Arial" w:hAnsi="Arial" w:cs="Arial"/>
        </w:rPr>
      </w:pPr>
    </w:p>
    <w:p w14:paraId="4AB27C69" w14:textId="77777777" w:rsidR="009B1CD0" w:rsidRDefault="009B1CD0" w:rsidP="00CD46CC">
      <w:pPr>
        <w:tabs>
          <w:tab w:val="left" w:pos="851"/>
        </w:tabs>
        <w:jc w:val="both"/>
        <w:rPr>
          <w:rFonts w:ascii="Arial" w:hAnsi="Arial" w:cs="Arial"/>
        </w:rPr>
      </w:pPr>
    </w:p>
    <w:p w14:paraId="3C5BA5CE" w14:textId="77777777" w:rsidR="009B1CD0" w:rsidRDefault="009B1CD0" w:rsidP="009B45B9">
      <w:pPr>
        <w:tabs>
          <w:tab w:val="left" w:pos="851"/>
        </w:tabs>
        <w:jc w:val="both"/>
        <w:rPr>
          <w:rFonts w:ascii="Arial" w:hAnsi="Arial" w:cs="Arial"/>
        </w:rPr>
      </w:pPr>
    </w:p>
    <w:p w14:paraId="22F4ABA0" w14:textId="77777777" w:rsidR="009B1CD0" w:rsidRDefault="009B1CD0" w:rsidP="009B45B9">
      <w:pPr>
        <w:tabs>
          <w:tab w:val="left" w:pos="851"/>
        </w:tabs>
        <w:jc w:val="both"/>
        <w:rPr>
          <w:rFonts w:ascii="Arial" w:hAnsi="Arial" w:cs="Arial"/>
        </w:rPr>
      </w:pPr>
    </w:p>
    <w:p w14:paraId="1F68E029"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156C3FDE"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74DAD940" w14:textId="77777777" w:rsidR="009B1CD0" w:rsidRDefault="009B1CD0" w:rsidP="009B45B9">
      <w:pPr>
        <w:tabs>
          <w:tab w:val="left" w:pos="851"/>
        </w:tabs>
        <w:jc w:val="both"/>
        <w:rPr>
          <w:rFonts w:ascii="Arial" w:hAnsi="Arial" w:cs="Arial"/>
        </w:rPr>
      </w:pPr>
    </w:p>
    <w:p w14:paraId="0ACD4F89" w14:textId="77777777" w:rsidR="001C40C0" w:rsidRDefault="001C40C0" w:rsidP="009B45B9">
      <w:pPr>
        <w:tabs>
          <w:tab w:val="left" w:pos="851"/>
        </w:tabs>
        <w:jc w:val="both"/>
        <w:rPr>
          <w:rFonts w:ascii="Arial" w:hAnsi="Arial" w:cs="Arial"/>
        </w:rPr>
      </w:pPr>
    </w:p>
    <w:p w14:paraId="0170E1D0" w14:textId="77777777" w:rsidR="001C40C0" w:rsidRDefault="001C40C0" w:rsidP="009B45B9">
      <w:pPr>
        <w:tabs>
          <w:tab w:val="left" w:pos="851"/>
        </w:tabs>
        <w:jc w:val="both"/>
        <w:rPr>
          <w:rFonts w:ascii="Arial" w:hAnsi="Arial" w:cs="Arial"/>
        </w:rPr>
      </w:pPr>
    </w:p>
    <w:p w14:paraId="62938E06" w14:textId="77777777" w:rsidR="009B1CD0" w:rsidRDefault="009B1CD0" w:rsidP="009B45B9">
      <w:pPr>
        <w:tabs>
          <w:tab w:val="left" w:pos="851"/>
        </w:tabs>
        <w:jc w:val="both"/>
        <w:rPr>
          <w:rFonts w:ascii="Arial" w:hAnsi="Arial" w:cs="Arial"/>
        </w:rPr>
      </w:pPr>
    </w:p>
    <w:p w14:paraId="51BC757D" w14:textId="77777777" w:rsidR="009B1CD0" w:rsidRDefault="009B1CD0" w:rsidP="009B45B9">
      <w:pPr>
        <w:pStyle w:val="fcase2metab"/>
        <w:ind w:left="0" w:firstLine="0"/>
        <w:rPr>
          <w:rFonts w:ascii="Arial" w:hAnsi="Arial" w:cs="Arial"/>
        </w:rPr>
      </w:pPr>
    </w:p>
    <w:p w14:paraId="45F424A3"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422E4E17"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0576B023" w14:textId="77777777" w:rsidR="009B1CD0" w:rsidRDefault="009B1CD0" w:rsidP="009B45B9">
      <w:pPr>
        <w:pStyle w:val="fcase2metab"/>
        <w:rPr>
          <w:rFonts w:ascii="Arial" w:hAnsi="Arial" w:cs="Arial"/>
        </w:rPr>
      </w:pPr>
    </w:p>
    <w:p w14:paraId="354FD1C8" w14:textId="77777777" w:rsidR="001C40C0" w:rsidRDefault="001C40C0" w:rsidP="009B45B9">
      <w:pPr>
        <w:pStyle w:val="fcase2metab"/>
        <w:rPr>
          <w:rFonts w:ascii="Arial" w:hAnsi="Arial" w:cs="Arial"/>
        </w:rPr>
      </w:pPr>
    </w:p>
    <w:p w14:paraId="522FBFCB" w14:textId="77777777" w:rsidR="009B1CD0" w:rsidRDefault="009B1CD0" w:rsidP="009B45B9">
      <w:pPr>
        <w:pStyle w:val="fcase2metab"/>
        <w:ind w:left="0" w:firstLine="0"/>
        <w:rPr>
          <w:rFonts w:ascii="Arial" w:hAnsi="Arial" w:cs="Arial"/>
        </w:rPr>
      </w:pPr>
    </w:p>
    <w:p w14:paraId="0CDDBC4B" w14:textId="77777777" w:rsidR="009B1CD0" w:rsidRDefault="009B1CD0" w:rsidP="009B45B9">
      <w:pPr>
        <w:pStyle w:val="fcase2metab"/>
        <w:ind w:left="0" w:firstLine="0"/>
        <w:rPr>
          <w:rFonts w:ascii="Arial" w:hAnsi="Arial" w:cs="Arial"/>
        </w:rPr>
      </w:pPr>
    </w:p>
    <w:p w14:paraId="318D5227"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159571E5" w14:textId="77777777" w:rsidR="0079785C" w:rsidRDefault="0079785C" w:rsidP="009B45B9">
      <w:pPr>
        <w:pStyle w:val="fcase2metab"/>
        <w:rPr>
          <w:rFonts w:ascii="Arial" w:hAnsi="Arial" w:cs="Arial"/>
        </w:rPr>
      </w:pPr>
    </w:p>
    <w:p w14:paraId="213F1BDC" w14:textId="77777777" w:rsidR="009B1CD0" w:rsidRDefault="009B1CD0" w:rsidP="009B45B9">
      <w:pPr>
        <w:tabs>
          <w:tab w:val="left" w:pos="851"/>
        </w:tabs>
        <w:rPr>
          <w:rFonts w:ascii="Arial" w:hAnsi="Arial" w:cs="Arial"/>
        </w:rPr>
      </w:pPr>
    </w:p>
    <w:p w14:paraId="0D1C8D35"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1B61EC45"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16B1C785" w14:textId="77777777" w:rsidR="009B1CD0" w:rsidRDefault="009B1CD0" w:rsidP="009B45B9">
      <w:pPr>
        <w:tabs>
          <w:tab w:val="left" w:pos="851"/>
        </w:tabs>
        <w:rPr>
          <w:rFonts w:ascii="Arial" w:hAnsi="Arial" w:cs="Arial"/>
        </w:rPr>
      </w:pPr>
    </w:p>
    <w:p w14:paraId="3D3FF27D" w14:textId="77777777" w:rsidR="009B1CD0" w:rsidRDefault="009B1CD0" w:rsidP="009B45B9">
      <w:pPr>
        <w:tabs>
          <w:tab w:val="left" w:pos="851"/>
        </w:tabs>
        <w:rPr>
          <w:rFonts w:ascii="Arial" w:hAnsi="Arial" w:cs="Arial"/>
        </w:rPr>
      </w:pPr>
    </w:p>
    <w:p w14:paraId="59466F97" w14:textId="77777777" w:rsidR="009B1CD0" w:rsidRDefault="009B1CD0" w:rsidP="009B45B9">
      <w:pPr>
        <w:tabs>
          <w:tab w:val="left" w:pos="851"/>
        </w:tabs>
        <w:rPr>
          <w:rFonts w:ascii="Arial" w:hAnsi="Arial" w:cs="Arial"/>
        </w:rPr>
      </w:pPr>
    </w:p>
    <w:p w14:paraId="7E33C6F3" w14:textId="77777777" w:rsidR="001C40C0" w:rsidRDefault="001C40C0" w:rsidP="009B45B9">
      <w:pPr>
        <w:tabs>
          <w:tab w:val="left" w:pos="851"/>
        </w:tabs>
        <w:rPr>
          <w:rFonts w:ascii="Arial" w:hAnsi="Arial" w:cs="Arial"/>
        </w:rPr>
      </w:pPr>
    </w:p>
    <w:p w14:paraId="236442FA" w14:textId="77777777" w:rsidR="009B1CD0" w:rsidRDefault="009B1CD0" w:rsidP="009B45B9">
      <w:pPr>
        <w:tabs>
          <w:tab w:val="left" w:pos="851"/>
        </w:tabs>
        <w:rPr>
          <w:rFonts w:ascii="Arial" w:hAnsi="Arial" w:cs="Arial"/>
        </w:rPr>
      </w:pPr>
    </w:p>
    <w:p w14:paraId="586A3D79" w14:textId="77777777" w:rsidR="009B1CD0" w:rsidRDefault="009B1CD0" w:rsidP="009B45B9">
      <w:pPr>
        <w:tabs>
          <w:tab w:val="left" w:pos="851"/>
        </w:tabs>
        <w:rPr>
          <w:rFonts w:ascii="Arial" w:hAnsi="Arial" w:cs="Arial"/>
        </w:rPr>
      </w:pPr>
    </w:p>
    <w:p w14:paraId="7EC51DD3"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6B1623CE" w14:textId="77777777" w:rsidR="009B1CD0" w:rsidRDefault="009B1CD0" w:rsidP="009B45B9">
      <w:pPr>
        <w:tabs>
          <w:tab w:val="left" w:pos="851"/>
        </w:tabs>
      </w:pPr>
    </w:p>
    <w:p w14:paraId="4B68954A" w14:textId="77777777" w:rsidR="009B1CD0" w:rsidRDefault="009B1CD0" w:rsidP="009B45B9">
      <w:pPr>
        <w:tabs>
          <w:tab w:val="left" w:pos="851"/>
        </w:tabs>
      </w:pPr>
    </w:p>
    <w:p w14:paraId="063410AD" w14:textId="77777777" w:rsidR="009B1CD0" w:rsidRDefault="009B1CD0" w:rsidP="009B45B9">
      <w:pPr>
        <w:tabs>
          <w:tab w:val="left" w:pos="851"/>
        </w:tabs>
      </w:pPr>
    </w:p>
    <w:p w14:paraId="167079B1" w14:textId="77777777" w:rsidR="009B1CD0" w:rsidRDefault="009B1CD0" w:rsidP="009B45B9">
      <w:pPr>
        <w:tabs>
          <w:tab w:val="left" w:pos="851"/>
        </w:tabs>
      </w:pPr>
    </w:p>
    <w:p w14:paraId="73F941A8"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3C58B960"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32CC6EB8" w14:textId="77777777" w:rsidR="009B1CD0" w:rsidRDefault="009B1CD0" w:rsidP="009B45B9">
      <w:pPr>
        <w:tabs>
          <w:tab w:val="left" w:pos="851"/>
        </w:tabs>
        <w:jc w:val="both"/>
      </w:pPr>
    </w:p>
    <w:p w14:paraId="67C05053" w14:textId="77777777" w:rsidR="00C04CD0" w:rsidRDefault="00C04CD0" w:rsidP="009B45B9">
      <w:pPr>
        <w:tabs>
          <w:tab w:val="left" w:pos="851"/>
          <w:tab w:val="left" w:pos="3402"/>
        </w:tabs>
        <w:spacing w:before="120" w:after="120"/>
        <w:jc w:val="both"/>
      </w:pPr>
    </w:p>
    <w:p w14:paraId="57D664EE" w14:textId="77777777" w:rsidR="00C04CD0" w:rsidRPr="00B336F9" w:rsidRDefault="00C04CD0" w:rsidP="00B336F9"/>
    <w:p w14:paraId="56EAE410" w14:textId="77777777" w:rsidR="00C04CD0" w:rsidRPr="00B336F9" w:rsidRDefault="00C04CD0" w:rsidP="00B336F9"/>
    <w:p w14:paraId="0C3C1F58" w14:textId="77777777" w:rsidR="00C04CD0" w:rsidRPr="00B336F9" w:rsidRDefault="00C04CD0" w:rsidP="00B336F9"/>
    <w:p w14:paraId="798B2B29" w14:textId="77777777" w:rsidR="00C04CD0" w:rsidRPr="00B336F9" w:rsidRDefault="00C04CD0" w:rsidP="00B336F9"/>
    <w:p w14:paraId="6B03CCF0" w14:textId="77777777" w:rsidR="00C04CD0" w:rsidRPr="00B336F9" w:rsidRDefault="00C04CD0" w:rsidP="00B336F9"/>
    <w:p w14:paraId="0BD9F592" w14:textId="77777777" w:rsidR="00C04CD0" w:rsidRPr="00B336F9" w:rsidRDefault="00C04CD0" w:rsidP="00B336F9"/>
    <w:p w14:paraId="43AEA88C" w14:textId="77777777" w:rsidR="009B1CD0" w:rsidRPr="00B336F9" w:rsidRDefault="009B1CD0" w:rsidP="00B336F9">
      <w:pPr>
        <w:tabs>
          <w:tab w:val="left" w:pos="2970"/>
        </w:tabs>
      </w:pPr>
    </w:p>
    <w:sectPr w:rsidR="009B1CD0" w:rsidRPr="00B336F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EA4802" w14:textId="77777777" w:rsidR="00F436B1" w:rsidRDefault="00F436B1">
      <w:r>
        <w:separator/>
      </w:r>
    </w:p>
  </w:endnote>
  <w:endnote w:type="continuationSeparator" w:id="0">
    <w:p w14:paraId="17FE49FB" w14:textId="77777777" w:rsidR="00F436B1" w:rsidRDefault="00F436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auto"/>
    <w:pitch w:val="variable"/>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7E32A96D" w14:textId="77777777" w:rsidTr="0083205E">
      <w:trPr>
        <w:tblHeader/>
      </w:trPr>
      <w:tc>
        <w:tcPr>
          <w:tcW w:w="2906" w:type="dxa"/>
          <w:shd w:val="clear" w:color="auto" w:fill="66CCFF"/>
        </w:tcPr>
        <w:p w14:paraId="7FB99077"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0CE8274F" w14:textId="77777777" w:rsidR="005824AE" w:rsidRDefault="00A9686A" w:rsidP="00FE48C9">
          <w:pPr>
            <w:jc w:val="center"/>
            <w:rPr>
              <w:rFonts w:ascii="Arial" w:hAnsi="Arial" w:cs="Arial"/>
              <w:b/>
            </w:rPr>
          </w:pPr>
          <w:r w:rsidRPr="00A9686A">
            <w:rPr>
              <w:rFonts w:ascii="Arial" w:hAnsi="Arial" w:cs="Arial"/>
              <w:b/>
              <w:i/>
            </w:rPr>
            <w:t>DRIHL</w:t>
          </w:r>
          <w:r w:rsidR="00B914D7">
            <w:rPr>
              <w:rFonts w:ascii="Arial" w:hAnsi="Arial" w:cs="Arial"/>
              <w:b/>
              <w:i/>
            </w:rPr>
            <w:t>-</w:t>
          </w:r>
          <w:r w:rsidRPr="00A9686A">
            <w:rPr>
              <w:rFonts w:ascii="Arial" w:hAnsi="Arial" w:cs="Arial"/>
              <w:b/>
              <w:i/>
            </w:rPr>
            <w:t>IF-</w:t>
          </w:r>
          <w:r w:rsidR="00B914D7">
            <w:rPr>
              <w:rFonts w:ascii="Arial" w:hAnsi="Arial" w:cs="Arial"/>
              <w:b/>
              <w:i/>
            </w:rPr>
            <w:t>PRLHI-</w:t>
          </w:r>
          <w:r w:rsidR="004734F6">
            <w:rPr>
              <w:rFonts w:ascii="Arial" w:hAnsi="Arial" w:cs="Arial"/>
              <w:b/>
              <w:i/>
            </w:rPr>
            <w:t>DIAG</w:t>
          </w:r>
          <w:r w:rsidRPr="00A9686A">
            <w:rPr>
              <w:rFonts w:ascii="Arial" w:hAnsi="Arial" w:cs="Arial"/>
              <w:b/>
              <w:i/>
            </w:rPr>
            <w:t>-202</w:t>
          </w:r>
          <w:r w:rsidR="004734F6">
            <w:rPr>
              <w:rFonts w:ascii="Arial" w:hAnsi="Arial" w:cs="Arial"/>
              <w:b/>
              <w:i/>
            </w:rPr>
            <w:t>6</w:t>
          </w:r>
        </w:p>
      </w:tc>
      <w:tc>
        <w:tcPr>
          <w:tcW w:w="896" w:type="dxa"/>
          <w:shd w:val="clear" w:color="auto" w:fill="66CCFF"/>
        </w:tcPr>
        <w:p w14:paraId="4138C1C3"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396E3B4B"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54E583D6" w14:textId="77777777" w:rsidR="005824AE" w:rsidRDefault="005824AE">
          <w:pPr>
            <w:jc w:val="center"/>
          </w:pPr>
          <w:r>
            <w:rPr>
              <w:rFonts w:ascii="Arial" w:hAnsi="Arial" w:cs="Arial"/>
              <w:b/>
            </w:rPr>
            <w:t>/</w:t>
          </w:r>
        </w:p>
      </w:tc>
      <w:tc>
        <w:tcPr>
          <w:tcW w:w="544" w:type="dxa"/>
          <w:shd w:val="clear" w:color="auto" w:fill="66CCFF"/>
        </w:tcPr>
        <w:p w14:paraId="03FF8F8C"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789AA3F2" w14:textId="77777777"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C3881A" w14:textId="77777777" w:rsidR="00F436B1" w:rsidRDefault="00F436B1">
      <w:r>
        <w:separator/>
      </w:r>
    </w:p>
  </w:footnote>
  <w:footnote w:type="continuationSeparator" w:id="0">
    <w:p w14:paraId="1991D769" w14:textId="77777777" w:rsidR="00F436B1" w:rsidRDefault="00F436B1">
      <w:r>
        <w:continuationSeparator/>
      </w:r>
    </w:p>
  </w:footnote>
  <w:footnote w:id="1">
    <w:p w14:paraId="14BE2F6A" w14:textId="77777777" w:rsidR="005824AE" w:rsidRDefault="005824AE">
      <w:pPr>
        <w:pStyle w:val="Notedebasdepage"/>
        <w:rPr>
          <w:rFonts w:ascii="Arial" w:hAnsi="Arial" w:cs="Arial"/>
          <w:sz w:val="16"/>
          <w:szCs w:val="16"/>
        </w:rPr>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p w14:paraId="5F2DBDD0" w14:textId="77777777" w:rsidR="00A9686A" w:rsidRDefault="00A9686A">
      <w:pPr>
        <w:pStyle w:val="Notedebasdepage"/>
      </w:pPr>
    </w:p>
  </w:footnote>
  <w:footnote w:id="2">
    <w:p w14:paraId="78D7B943" w14:textId="77777777" w:rsidR="005824AE" w:rsidRDefault="005824AE">
      <w:pPr>
        <w:pStyle w:val="Notedebasdepage"/>
        <w:ind w:right="-1"/>
        <w:jc w:val="both"/>
        <w:rPr>
          <w:rFonts w:ascii="Arial" w:hAnsi="Arial" w:cs="Arial"/>
          <w:sz w:val="16"/>
          <w:szCs w:val="16"/>
        </w:rPr>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p w14:paraId="06EB4457" w14:textId="77777777" w:rsidR="00A9686A" w:rsidRDefault="00A9686A">
      <w:pPr>
        <w:pStyle w:val="Notedebasdepage"/>
        <w:ind w:right="-1"/>
        <w:jc w:val="both"/>
      </w:pPr>
    </w:p>
  </w:footnote>
  <w:footnote w:id="3">
    <w:p w14:paraId="0AA980F8" w14:textId="77777777" w:rsidR="005824AE" w:rsidRDefault="005824AE">
      <w:pPr>
        <w:pStyle w:val="Notedebasdepage"/>
        <w:ind w:right="-1"/>
        <w:jc w:val="both"/>
        <w:rPr>
          <w:rFonts w:ascii="Arial" w:hAnsi="Arial" w:cs="Arial"/>
          <w:sz w:val="16"/>
          <w:szCs w:val="16"/>
        </w:rPr>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p w14:paraId="23C568E3" w14:textId="77777777" w:rsidR="00A9686A" w:rsidRDefault="00A9686A">
      <w:pPr>
        <w:pStyle w:val="Notedebasdepage"/>
        <w:ind w:right="-1"/>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ne-sophie.aubertin">
    <w15:presenceInfo w15:providerId="AD" w15:userId="S::anne-sophie.aubertin@developpement-durable.gouv.fr::1a0d24ed-638a-4581-9ed8-4d9b89487e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3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A2E05"/>
    <w:rsid w:val="000E0020"/>
    <w:rsid w:val="000F2E65"/>
    <w:rsid w:val="00156924"/>
    <w:rsid w:val="00166B56"/>
    <w:rsid w:val="00174505"/>
    <w:rsid w:val="001C3BEE"/>
    <w:rsid w:val="001C40C0"/>
    <w:rsid w:val="001C733C"/>
    <w:rsid w:val="0021527A"/>
    <w:rsid w:val="0021797C"/>
    <w:rsid w:val="00225A1A"/>
    <w:rsid w:val="00281679"/>
    <w:rsid w:val="002904AF"/>
    <w:rsid w:val="002A2924"/>
    <w:rsid w:val="002C2CA3"/>
    <w:rsid w:val="002C4B3E"/>
    <w:rsid w:val="002C79D6"/>
    <w:rsid w:val="002E56C1"/>
    <w:rsid w:val="00332B12"/>
    <w:rsid w:val="00354C04"/>
    <w:rsid w:val="00383ADC"/>
    <w:rsid w:val="00385E76"/>
    <w:rsid w:val="003A7270"/>
    <w:rsid w:val="0043706E"/>
    <w:rsid w:val="0044597F"/>
    <w:rsid w:val="004734F6"/>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5572A"/>
    <w:rsid w:val="00660727"/>
    <w:rsid w:val="00662A86"/>
    <w:rsid w:val="006A37B0"/>
    <w:rsid w:val="006B5057"/>
    <w:rsid w:val="006C4338"/>
    <w:rsid w:val="006F3DF9"/>
    <w:rsid w:val="007060E5"/>
    <w:rsid w:val="00710FD6"/>
    <w:rsid w:val="00730A78"/>
    <w:rsid w:val="00757151"/>
    <w:rsid w:val="0075770E"/>
    <w:rsid w:val="007909E0"/>
    <w:rsid w:val="0079785C"/>
    <w:rsid w:val="007D4001"/>
    <w:rsid w:val="007D7A65"/>
    <w:rsid w:val="007F68A6"/>
    <w:rsid w:val="0083205E"/>
    <w:rsid w:val="00840934"/>
    <w:rsid w:val="00844DAA"/>
    <w:rsid w:val="008450C7"/>
    <w:rsid w:val="008722D0"/>
    <w:rsid w:val="00876A73"/>
    <w:rsid w:val="008B2A38"/>
    <w:rsid w:val="00930A5C"/>
    <w:rsid w:val="00934503"/>
    <w:rsid w:val="00972598"/>
    <w:rsid w:val="00983FF3"/>
    <w:rsid w:val="009B1CD0"/>
    <w:rsid w:val="009B45B9"/>
    <w:rsid w:val="009C4738"/>
    <w:rsid w:val="009D661E"/>
    <w:rsid w:val="00A34D04"/>
    <w:rsid w:val="00A9686A"/>
    <w:rsid w:val="00AE7831"/>
    <w:rsid w:val="00B02608"/>
    <w:rsid w:val="00B0289C"/>
    <w:rsid w:val="00B054DA"/>
    <w:rsid w:val="00B17BC7"/>
    <w:rsid w:val="00B21B44"/>
    <w:rsid w:val="00B336F9"/>
    <w:rsid w:val="00B87564"/>
    <w:rsid w:val="00B914D7"/>
    <w:rsid w:val="00BA44E5"/>
    <w:rsid w:val="00BD767E"/>
    <w:rsid w:val="00BE6078"/>
    <w:rsid w:val="00C04CD0"/>
    <w:rsid w:val="00C23457"/>
    <w:rsid w:val="00C630AD"/>
    <w:rsid w:val="00C83930"/>
    <w:rsid w:val="00C91060"/>
    <w:rsid w:val="00C911FE"/>
    <w:rsid w:val="00CD185D"/>
    <w:rsid w:val="00CD46CC"/>
    <w:rsid w:val="00CE67FD"/>
    <w:rsid w:val="00D26AD2"/>
    <w:rsid w:val="00D337D7"/>
    <w:rsid w:val="00D412FD"/>
    <w:rsid w:val="00D46BC7"/>
    <w:rsid w:val="00D90A00"/>
    <w:rsid w:val="00E20DB0"/>
    <w:rsid w:val="00E47798"/>
    <w:rsid w:val="00E74C76"/>
    <w:rsid w:val="00E96FF6"/>
    <w:rsid w:val="00ED3512"/>
    <w:rsid w:val="00F436B1"/>
    <w:rsid w:val="00F92811"/>
    <w:rsid w:val="00FA72E5"/>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oNotEmbedSmartTags/>
  <w:decimalSymbol w:val=","/>
  <w:listSeparator w:val=";"/>
  <w14:docId w14:val="237B6E12"/>
  <w15:chartTrackingRefBased/>
  <w15:docId w15:val="{DA7374F9-8986-4D13-988A-CDADD2063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Standard">
    <w:name w:val="Standard"/>
    <w:rsid w:val="00B336F9"/>
    <w:pPr>
      <w:widowControl w:val="0"/>
      <w:suppressAutoHyphens/>
      <w:autoSpaceDN w:val="0"/>
      <w:jc w:val="both"/>
      <w:textAlignment w:val="baseline"/>
    </w:pPr>
    <w:rPr>
      <w:rFonts w:eastAsia="Arial Unicode MS" w:cs="Tahoma"/>
      <w:kern w:val="3"/>
      <w:sz w:val="24"/>
      <w:szCs w:val="24"/>
    </w:rPr>
  </w:style>
  <w:style w:type="paragraph" w:customStyle="1" w:styleId="Paragraphe">
    <w:name w:val="Paragraphe"/>
    <w:basedOn w:val="Standard"/>
    <w:rsid w:val="00B21B44"/>
    <w:pPr>
      <w:spacing w:before="120"/>
    </w:pPr>
  </w:style>
  <w:style w:type="paragraph" w:customStyle="1" w:styleId="Paradouble">
    <w:name w:val="Para_double"/>
    <w:basedOn w:val="Paragraphe"/>
    <w:rsid w:val="00B21B44"/>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642108-16CA-4679-B117-2A23B0324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6</Pages>
  <Words>2392</Words>
  <Characters>13160</Characters>
  <Application>Microsoft Office Word</Application>
  <DocSecurity>0</DocSecurity>
  <Lines>109</Lines>
  <Paragraphs>31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15521</CharactersWithSpaces>
  <SharedDoc>false</SharedDoc>
  <HLinks>
    <vt:vector size="96" baseType="variant">
      <vt:variant>
        <vt:i4>7602259</vt:i4>
      </vt:variant>
      <vt:variant>
        <vt:i4>129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126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103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100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81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GUEROULT Circé</cp:lastModifiedBy>
  <cp:revision>2</cp:revision>
  <cp:lastPrinted>2016-11-04T12:53:00Z</cp:lastPrinted>
  <dcterms:created xsi:type="dcterms:W3CDTF">2026-02-20T16:55:00Z</dcterms:created>
  <dcterms:modified xsi:type="dcterms:W3CDTF">2026-02-20T16:55:00Z</dcterms:modified>
</cp:coreProperties>
</file>